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CE837" w14:textId="0B441C18" w:rsidR="00EB3EE8" w:rsidRPr="00306D37" w:rsidRDefault="00B14246" w:rsidP="00311447">
      <w:pPr>
        <w:jc w:val="center"/>
        <w:rPr>
          <w:b/>
          <w:bCs/>
          <w:sz w:val="24"/>
          <w:szCs w:val="24"/>
        </w:rPr>
      </w:pPr>
      <w:r w:rsidRPr="00306D37">
        <w:rPr>
          <w:b/>
          <w:bCs/>
          <w:sz w:val="24"/>
          <w:szCs w:val="24"/>
        </w:rPr>
        <w:t>Zoznam merateľných ukazovateľov a spôsob preukázania dosiahnutých hodnôt</w:t>
      </w:r>
    </w:p>
    <w:p w14:paraId="4EF68754" w14:textId="77777777" w:rsidR="00645C0B" w:rsidRPr="00306D37" w:rsidRDefault="00645C0B" w:rsidP="00A842D3">
      <w:pPr>
        <w:spacing w:before="120" w:after="120"/>
        <w:jc w:val="center"/>
        <w:rPr>
          <w:b/>
          <w:bCs/>
          <w:sz w:val="24"/>
          <w:szCs w:val="24"/>
        </w:rPr>
      </w:pPr>
    </w:p>
    <w:p w14:paraId="03EA49DF" w14:textId="4D173930" w:rsidR="00425029" w:rsidRPr="00306D37" w:rsidRDefault="00F03874" w:rsidP="00A842D3">
      <w:pPr>
        <w:pStyle w:val="Odsekzoznamu"/>
        <w:numPr>
          <w:ilvl w:val="0"/>
          <w:numId w:val="6"/>
        </w:numPr>
        <w:spacing w:before="120" w:after="120" w:line="360" w:lineRule="auto"/>
      </w:pPr>
      <w:hyperlink w:anchor="_Dodatočný_inštalovaný_výkon" w:history="1">
        <w:r w:rsidR="00645C0B" w:rsidRPr="00306D37">
          <w:rPr>
            <w:rStyle w:val="Hypertextovprepojenie"/>
            <w:rFonts w:asciiTheme="minorHAnsi" w:hAnsiTheme="minorHAnsi"/>
            <w:sz w:val="22"/>
          </w:rPr>
          <w:t>Dodatočný inštalovaný výkon pre obnoviteľnú energiu</w:t>
        </w:r>
      </w:hyperlink>
    </w:p>
    <w:p w14:paraId="2F618855" w14:textId="1B3134F8" w:rsidR="00645C0B" w:rsidRPr="00306D37" w:rsidRDefault="00F03874" w:rsidP="00A842D3">
      <w:pPr>
        <w:pStyle w:val="Odsekzoznamu"/>
        <w:numPr>
          <w:ilvl w:val="0"/>
          <w:numId w:val="6"/>
        </w:numPr>
        <w:spacing w:before="120" w:after="120" w:line="360" w:lineRule="auto"/>
      </w:pPr>
      <w:hyperlink w:anchor="_Inštalovaný_výkon_nového" w:history="1">
        <w:r w:rsidR="00645C0B" w:rsidRPr="00306D37">
          <w:rPr>
            <w:rStyle w:val="Hypertextovprepojenie"/>
            <w:rFonts w:asciiTheme="minorHAnsi" w:hAnsiTheme="minorHAnsi" w:cstheme="minorHAnsi"/>
            <w:bCs/>
            <w:sz w:val="22"/>
          </w:rPr>
          <w:t>Inštalovaný výkon nového zariadenia na uskladňovanie elektriny</w:t>
        </w:r>
      </w:hyperlink>
    </w:p>
    <w:p w14:paraId="6ADF4F31" w14:textId="3030EBD3" w:rsidR="00645C0B" w:rsidRPr="00306D37" w:rsidRDefault="00F03874" w:rsidP="00A842D3">
      <w:pPr>
        <w:pStyle w:val="Odsekzoznamu"/>
        <w:numPr>
          <w:ilvl w:val="0"/>
          <w:numId w:val="6"/>
        </w:numPr>
        <w:spacing w:before="120" w:after="120" w:line="360" w:lineRule="auto"/>
      </w:pPr>
      <w:hyperlink w:anchor="_Kapacita_nového_zariadenia" w:history="1">
        <w:r w:rsidR="00645C0B" w:rsidRPr="00306D37">
          <w:rPr>
            <w:rStyle w:val="Hypertextovprepojenie"/>
            <w:rFonts w:asciiTheme="minorHAnsi" w:hAnsiTheme="minorHAnsi" w:cstheme="minorHAnsi"/>
            <w:bCs/>
            <w:sz w:val="22"/>
          </w:rPr>
          <w:t>Kapacita nového zariadenia na uskladňovanie elektriny</w:t>
        </w:r>
      </w:hyperlink>
    </w:p>
    <w:p w14:paraId="68975D45" w14:textId="394238A5" w:rsidR="00645C0B" w:rsidRPr="00306D37" w:rsidRDefault="00F03874" w:rsidP="00A842D3">
      <w:pPr>
        <w:pStyle w:val="Odsekzoznamu"/>
        <w:numPr>
          <w:ilvl w:val="0"/>
          <w:numId w:val="6"/>
        </w:numPr>
        <w:spacing w:before="120" w:after="120" w:line="360" w:lineRule="auto"/>
      </w:pPr>
      <w:hyperlink w:anchor="_Modernizovaný_inštalovaný_výkon" w:history="1">
        <w:r w:rsidR="00645C0B" w:rsidRPr="00306D37">
          <w:rPr>
            <w:rStyle w:val="Hypertextovprepojenie"/>
            <w:rFonts w:asciiTheme="minorHAnsi" w:hAnsiTheme="minorHAnsi"/>
            <w:sz w:val="22"/>
          </w:rPr>
          <w:t>Modernizovaný inštalovaný výkon pre obnoviteľnú energiu</w:t>
        </w:r>
      </w:hyperlink>
    </w:p>
    <w:p w14:paraId="13008C40" w14:textId="2BABE10E" w:rsidR="00645C0B" w:rsidRPr="00306D37" w:rsidRDefault="00F03874" w:rsidP="00A842D3">
      <w:pPr>
        <w:pStyle w:val="Odsekzoznamu"/>
        <w:numPr>
          <w:ilvl w:val="0"/>
          <w:numId w:val="6"/>
        </w:numPr>
        <w:spacing w:before="120" w:after="120" w:line="360" w:lineRule="auto"/>
      </w:pPr>
      <w:hyperlink w:anchor="_Transformovaný_inštalovaný_výkon" w:history="1">
        <w:r w:rsidR="00645C0B" w:rsidRPr="00306D37">
          <w:rPr>
            <w:rStyle w:val="Hypertextovprepojenie"/>
            <w:rFonts w:asciiTheme="minorHAnsi" w:hAnsiTheme="minorHAnsi"/>
            <w:sz w:val="22"/>
          </w:rPr>
          <w:t>Transformovaný inštalovaný výkon pre obnoviteľnú energiu</w:t>
        </w:r>
      </w:hyperlink>
    </w:p>
    <w:p w14:paraId="66319E30" w14:textId="26EA4036" w:rsidR="00645C0B" w:rsidRPr="00306D37" w:rsidRDefault="00F03874" w:rsidP="00A842D3">
      <w:pPr>
        <w:pStyle w:val="Odsekzoznamu"/>
        <w:numPr>
          <w:ilvl w:val="0"/>
          <w:numId w:val="6"/>
        </w:numPr>
        <w:spacing w:before="120" w:after="120" w:line="360" w:lineRule="auto"/>
        <w:rPr>
          <w:rStyle w:val="Hypertextovprepojenie"/>
          <w:rFonts w:asciiTheme="minorHAnsi" w:hAnsiTheme="minorHAnsi"/>
          <w:color w:val="auto"/>
          <w:sz w:val="22"/>
          <w:u w:val="none"/>
        </w:rPr>
      </w:pPr>
      <w:hyperlink w:anchor="_Zvýšenie_regulačného_výkonu" w:history="1">
        <w:r w:rsidR="00645C0B" w:rsidRPr="00306D37">
          <w:rPr>
            <w:rStyle w:val="Hypertextovprepojenie"/>
            <w:rFonts w:asciiTheme="minorHAnsi" w:hAnsiTheme="minorHAnsi"/>
            <w:sz w:val="22"/>
          </w:rPr>
          <w:t>Zvýšenie regulačného výkonu prečerpávacej vodnej elektrárne</w:t>
        </w:r>
      </w:hyperlink>
    </w:p>
    <w:p w14:paraId="164C4A8A" w14:textId="77777777" w:rsidR="00306D37" w:rsidRDefault="00F03874" w:rsidP="00BD1DCF">
      <w:pPr>
        <w:pStyle w:val="Odsekzoznamu"/>
        <w:numPr>
          <w:ilvl w:val="0"/>
          <w:numId w:val="6"/>
        </w:numPr>
        <w:spacing w:before="120" w:after="120" w:line="360" w:lineRule="auto"/>
      </w:pPr>
      <w:hyperlink w:anchor="_Počet_vybudovaných_verejne" w:history="1">
        <w:r w:rsidR="00BD1DCF" w:rsidRPr="00306D37">
          <w:rPr>
            <w:rStyle w:val="Hypertextovprepojenie"/>
            <w:rFonts w:asciiTheme="minorHAnsi" w:hAnsiTheme="minorHAnsi"/>
            <w:sz w:val="22"/>
          </w:rPr>
          <w:t xml:space="preserve"> Počet vybudovaných verejne prístupných nabíjacích bodov</w:t>
        </w:r>
      </w:hyperlink>
    </w:p>
    <w:p w14:paraId="2396DFA3" w14:textId="71F31A7E" w:rsidR="00BD1DCF" w:rsidRPr="00306D37" w:rsidRDefault="00F03874" w:rsidP="00BD1DCF">
      <w:pPr>
        <w:pStyle w:val="Odsekzoznamu"/>
        <w:numPr>
          <w:ilvl w:val="0"/>
          <w:numId w:val="6"/>
        </w:numPr>
        <w:spacing w:before="120" w:after="120" w:line="360" w:lineRule="auto"/>
      </w:pPr>
      <w:hyperlink w:anchor="_Počet_vybudovaných_verejne_1" w:history="1">
        <w:r w:rsidR="00BD1DCF" w:rsidRPr="00306D37">
          <w:rPr>
            <w:rStyle w:val="Hypertextovprepojenie"/>
            <w:rFonts w:asciiTheme="minorHAnsi" w:hAnsiTheme="minorHAnsi"/>
            <w:sz w:val="22"/>
          </w:rPr>
          <w:t>Počet vybudovaných verejne prístupných nabíjacích staníc</w:t>
        </w:r>
      </w:hyperlink>
    </w:p>
    <w:p w14:paraId="6119B85E" w14:textId="75008ED5" w:rsidR="00645C0B" w:rsidRPr="00306D37" w:rsidRDefault="00F03874" w:rsidP="00A842D3">
      <w:pPr>
        <w:pStyle w:val="Odsekzoznamu"/>
        <w:numPr>
          <w:ilvl w:val="0"/>
          <w:numId w:val="6"/>
        </w:numPr>
        <w:spacing w:before="120" w:after="120" w:line="360" w:lineRule="auto"/>
      </w:pPr>
      <w:hyperlink w:anchor="_Podporované_podniky_(z" w:history="1">
        <w:r w:rsidR="00645C0B" w:rsidRPr="00306D37">
          <w:rPr>
            <w:rStyle w:val="Hypertextovprepojenie"/>
            <w:rFonts w:asciiTheme="minorHAnsi" w:hAnsiTheme="minorHAnsi" w:cstheme="minorHAnsi"/>
            <w:sz w:val="22"/>
          </w:rPr>
          <w:t>Podporované podniky (z toho malé podniky – vrátane mikropodnikov, stredné a veľké podniky)</w:t>
        </w:r>
      </w:hyperlink>
    </w:p>
    <w:p w14:paraId="6FEF60D0" w14:textId="77777777" w:rsidR="00645C0B" w:rsidRPr="00306D37" w:rsidRDefault="00645C0B" w:rsidP="00A842D3">
      <w:pPr>
        <w:spacing w:before="120" w:after="120"/>
        <w:jc w:val="center"/>
      </w:pPr>
    </w:p>
    <w:tbl>
      <w:tblPr>
        <w:tblStyle w:val="Mriekatabuky"/>
        <w:tblW w:w="10485" w:type="dxa"/>
        <w:tblInd w:w="0" w:type="dxa"/>
        <w:tblLook w:val="04A0" w:firstRow="1" w:lastRow="0" w:firstColumn="1" w:lastColumn="0" w:noHBand="0" w:noVBand="1"/>
      </w:tblPr>
      <w:tblGrid>
        <w:gridCol w:w="1438"/>
        <w:gridCol w:w="9047"/>
      </w:tblGrid>
      <w:tr w:rsidR="00B14246" w:rsidRPr="00306D37" w14:paraId="2EB79FAA"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A46852D" w14:textId="7EE23F1E" w:rsidR="00B14246" w:rsidRPr="00306D37" w:rsidRDefault="00DB515D"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4E6FB676" w14:textId="57515ABB" w:rsidR="00B14246" w:rsidRPr="00306D37" w:rsidRDefault="00767982" w:rsidP="00554CE1">
            <w:pPr>
              <w:pStyle w:val="Nadpis1"/>
              <w:spacing w:before="120" w:after="120"/>
              <w:jc w:val="left"/>
              <w:outlineLvl w:val="0"/>
              <w:rPr>
                <w:rFonts w:cstheme="minorHAnsi"/>
                <w:b/>
                <w:bCs/>
                <w:lang w:val="sk-SK"/>
              </w:rPr>
            </w:pPr>
            <w:bookmarkStart w:id="0" w:name="_Dodatočný_inštalovaný_výkon"/>
            <w:bookmarkEnd w:id="0"/>
            <w:r w:rsidRPr="00306D37">
              <w:rPr>
                <w:rFonts w:asciiTheme="minorHAnsi" w:hAnsiTheme="minorHAnsi" w:cstheme="minorHAnsi"/>
                <w:b/>
                <w:bCs/>
                <w:color w:val="auto"/>
                <w:sz w:val="22"/>
                <w:lang w:val="sk-SK"/>
              </w:rPr>
              <w:t>Dodatočný inštalovaný výkon pre obnoviteľnú energiu</w:t>
            </w:r>
          </w:p>
        </w:tc>
      </w:tr>
      <w:tr w:rsidR="00B14246" w:rsidRPr="00306D37" w14:paraId="672A7213"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5750B95" w14:textId="03186527" w:rsidR="00B14246" w:rsidRPr="00306D37" w:rsidRDefault="00DB515D" w:rsidP="00FF30BF">
            <w:pPr>
              <w:spacing w:before="120" w:after="120"/>
              <w:rPr>
                <w:rFonts w:cstheme="minorHAnsi"/>
                <w:b/>
                <w:bCs/>
                <w:lang w:val="sk-SK"/>
              </w:rPr>
            </w:pPr>
            <w:r w:rsidRPr="00306D37">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hideMark/>
          </w:tcPr>
          <w:p w14:paraId="064A3045" w14:textId="77777777" w:rsidR="00B14246" w:rsidRPr="00306D37" w:rsidRDefault="00B14246" w:rsidP="00FF30BF">
            <w:pPr>
              <w:spacing w:before="120" w:after="120"/>
              <w:jc w:val="both"/>
              <w:rPr>
                <w:rFonts w:cstheme="minorHAnsi"/>
                <w:b/>
                <w:bCs/>
                <w:lang w:val="sk-SK"/>
              </w:rPr>
            </w:pPr>
            <w:r w:rsidRPr="00306D37">
              <w:rPr>
                <w:rFonts w:cstheme="minorHAnsi"/>
                <w:b/>
                <w:bCs/>
                <w:lang w:val="sk-SK"/>
              </w:rPr>
              <w:t>MW</w:t>
            </w:r>
          </w:p>
        </w:tc>
      </w:tr>
      <w:tr w:rsidR="00B14246" w:rsidRPr="00306D37" w14:paraId="476EF10E"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00E70598" w14:textId="060E18B0" w:rsidR="00B14246" w:rsidRPr="00306D37" w:rsidRDefault="00DB515D" w:rsidP="00FF30BF">
            <w:pPr>
              <w:spacing w:before="120" w:after="120"/>
              <w:rPr>
                <w:rFonts w:cstheme="minorHAnsi"/>
                <w:b/>
                <w:bCs/>
                <w:lang w:val="sk-SK"/>
              </w:rPr>
            </w:pPr>
            <w:r w:rsidRPr="00306D37">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184EB94F" w14:textId="56A99F06" w:rsidR="00767982" w:rsidRPr="00306D37" w:rsidRDefault="00767982" w:rsidP="00FF30BF">
            <w:pPr>
              <w:spacing w:before="120" w:after="120"/>
              <w:jc w:val="both"/>
              <w:rPr>
                <w:rFonts w:cstheme="minorHAnsi"/>
                <w:lang w:val="sk-SK"/>
              </w:rPr>
            </w:pPr>
            <w:r w:rsidRPr="00306D37">
              <w:rPr>
                <w:rFonts w:cstheme="minorHAnsi"/>
                <w:lang w:val="sk-SK"/>
              </w:rPr>
              <w:t xml:space="preserve">Do ukazovateľa sa vykazuje dodatočný inštalovaný výkon pre obnoviteľnú energiu, dosiahnutý </w:t>
            </w:r>
            <w:r w:rsidR="000963DC" w:rsidRPr="00306D37">
              <w:rPr>
                <w:rFonts w:cstheme="minorHAnsi"/>
                <w:lang w:val="sk-SK"/>
              </w:rPr>
              <w:t>v dôsledku</w:t>
            </w:r>
            <w:r w:rsidRPr="00306D37">
              <w:rPr>
                <w:rFonts w:cstheme="minorHAnsi"/>
                <w:lang w:val="sk-SK"/>
              </w:rPr>
              <w:t xml:space="preserve"> </w:t>
            </w:r>
            <w:r w:rsidR="000963DC" w:rsidRPr="00306D37">
              <w:rPr>
                <w:rFonts w:cstheme="minorHAnsi"/>
                <w:lang w:val="sk-SK"/>
              </w:rPr>
              <w:t xml:space="preserve">realizácie </w:t>
            </w:r>
            <w:r w:rsidRPr="00306D37">
              <w:rPr>
                <w:rFonts w:cstheme="minorHAnsi"/>
                <w:lang w:val="sk-SK"/>
              </w:rPr>
              <w:t>projektu</w:t>
            </w:r>
            <w:r w:rsidR="000963DC" w:rsidRPr="00306D37">
              <w:rPr>
                <w:rFonts w:cstheme="minorHAnsi"/>
                <w:lang w:val="sk-SK"/>
              </w:rPr>
              <w:t xml:space="preserve"> a zároveň pripojený do distribučnej/prenosovej sústavy na území Slovenskej republiky (tzn. </w:t>
            </w:r>
            <w:r w:rsidR="000C7620" w:rsidRPr="00306D37">
              <w:rPr>
                <w:rFonts w:cstheme="minorHAnsi"/>
                <w:lang w:val="sk-SK"/>
              </w:rPr>
              <w:t>obnoviteľný zdroj energie</w:t>
            </w:r>
            <w:r w:rsidR="00356F8B" w:rsidRPr="00306D37">
              <w:rPr>
                <w:rFonts w:cstheme="minorHAnsi"/>
                <w:lang w:val="sk-SK"/>
              </w:rPr>
              <w:t xml:space="preserve"> je </w:t>
            </w:r>
            <w:r w:rsidR="000963DC" w:rsidRPr="00306D37">
              <w:rPr>
                <w:rFonts w:cstheme="minorHAnsi"/>
                <w:lang w:val="sk-SK"/>
              </w:rPr>
              <w:t>prevádzkyschopn</w:t>
            </w:r>
            <w:r w:rsidR="00E552F9" w:rsidRPr="00306D37">
              <w:rPr>
                <w:rFonts w:cstheme="minorHAnsi"/>
                <w:lang w:val="sk-SK"/>
              </w:rPr>
              <w:t>ý</w:t>
            </w:r>
            <w:r w:rsidR="00356F8B" w:rsidRPr="00306D37">
              <w:rPr>
                <w:rFonts w:cstheme="minorHAnsi"/>
                <w:lang w:val="sk-SK"/>
              </w:rPr>
              <w:t xml:space="preserve"> - pripraven</w:t>
            </w:r>
            <w:r w:rsidR="000C7620" w:rsidRPr="00306D37">
              <w:rPr>
                <w:rFonts w:cstheme="minorHAnsi"/>
                <w:lang w:val="sk-SK"/>
              </w:rPr>
              <w:t>ý</w:t>
            </w:r>
            <w:r w:rsidR="00356F8B" w:rsidRPr="00306D37">
              <w:rPr>
                <w:rFonts w:cstheme="minorHAnsi"/>
                <w:lang w:val="sk-SK"/>
              </w:rPr>
              <w:t xml:space="preserve"> na výrobu energie alebo energiu už vyrába</w:t>
            </w:r>
            <w:r w:rsidR="000963DC" w:rsidRPr="00306D37">
              <w:rPr>
                <w:rFonts w:cstheme="minorHAnsi"/>
                <w:lang w:val="sk-SK"/>
              </w:rPr>
              <w:t xml:space="preserve">). </w:t>
            </w:r>
          </w:p>
          <w:p w14:paraId="0521C7E8" w14:textId="646DF206" w:rsidR="00897B4C" w:rsidRPr="00306D37" w:rsidRDefault="000963DC" w:rsidP="00897B4C">
            <w:pPr>
              <w:spacing w:before="120" w:after="120"/>
              <w:jc w:val="both"/>
              <w:rPr>
                <w:rFonts w:cstheme="minorHAnsi"/>
                <w:lang w:val="sk-SK"/>
              </w:rPr>
            </w:pPr>
            <w:r w:rsidRPr="00306D37">
              <w:rPr>
                <w:rFonts w:cstheme="minorHAnsi"/>
                <w:lang w:val="sk-SK" w:eastAsia="cs-CZ"/>
              </w:rPr>
              <w:t>D</w:t>
            </w:r>
            <w:r w:rsidR="00422A91" w:rsidRPr="00306D37">
              <w:rPr>
                <w:rFonts w:cstheme="minorHAnsi"/>
                <w:lang w:val="sk-SK" w:eastAsia="cs-CZ"/>
              </w:rPr>
              <w:t>odatočným inštalovaným výkonom zariadenia na výrobu elektriny z</w:t>
            </w:r>
            <w:r w:rsidR="00B32893" w:rsidRPr="00306D37">
              <w:rPr>
                <w:rFonts w:cstheme="minorHAnsi"/>
                <w:lang w:val="sk-SK" w:eastAsia="cs-CZ"/>
              </w:rPr>
              <w:t> obnoviteľných zdrojov energie (OZE)</w:t>
            </w:r>
            <w:r w:rsidR="00422A91" w:rsidRPr="00306D37">
              <w:rPr>
                <w:rFonts w:cstheme="minorHAnsi"/>
                <w:lang w:val="sk-SK" w:eastAsia="cs-CZ"/>
              </w:rPr>
              <w:t xml:space="preserve"> sa </w:t>
            </w:r>
            <w:r w:rsidR="00897B4C" w:rsidRPr="00306D37">
              <w:rPr>
                <w:rFonts w:cstheme="minorHAnsi"/>
                <w:lang w:val="sk-SK" w:eastAsia="cs-CZ"/>
              </w:rPr>
              <w:t xml:space="preserve">v prípade vybudovania/inštalácie nových zariadení </w:t>
            </w:r>
            <w:r w:rsidR="00422A91" w:rsidRPr="00306D37">
              <w:rPr>
                <w:rFonts w:cstheme="minorHAnsi"/>
                <w:lang w:val="sk-SK" w:eastAsia="cs-CZ"/>
              </w:rPr>
              <w:t>rozumie celkový inštalovaný výkon zariaden</w:t>
            </w:r>
            <w:r w:rsidR="001B1F95" w:rsidRPr="00306D37">
              <w:rPr>
                <w:rFonts w:cstheme="minorHAnsi"/>
                <w:lang w:val="sk-SK" w:eastAsia="cs-CZ"/>
              </w:rPr>
              <w:t>í</w:t>
            </w:r>
            <w:r w:rsidR="00422A91" w:rsidRPr="00306D37">
              <w:rPr>
                <w:rFonts w:cstheme="minorHAnsi"/>
                <w:lang w:val="sk-SK" w:eastAsia="cs-CZ"/>
              </w:rPr>
              <w:t xml:space="preserve"> na výrobu elektriny z OZE, ktor</w:t>
            </w:r>
            <w:r w:rsidR="001B1F95" w:rsidRPr="00306D37">
              <w:rPr>
                <w:rFonts w:cstheme="minorHAnsi"/>
                <w:lang w:val="sk-SK" w:eastAsia="cs-CZ"/>
              </w:rPr>
              <w:t>é</w:t>
            </w:r>
            <w:r w:rsidR="00422A91" w:rsidRPr="00306D37">
              <w:rPr>
                <w:rFonts w:cstheme="minorHAnsi"/>
                <w:lang w:val="sk-SK" w:eastAsia="cs-CZ"/>
              </w:rPr>
              <w:t xml:space="preserve"> </w:t>
            </w:r>
            <w:r w:rsidR="001B1F95" w:rsidRPr="00306D37">
              <w:rPr>
                <w:rFonts w:cstheme="minorHAnsi"/>
                <w:lang w:val="sk-SK" w:eastAsia="cs-CZ"/>
              </w:rPr>
              <w:t xml:space="preserve">tvoria predmet podporeného </w:t>
            </w:r>
            <w:r w:rsidR="001B1F95" w:rsidRPr="00306D37">
              <w:rPr>
                <w:rFonts w:cstheme="minorHAnsi"/>
                <w:lang w:val="sk-SK"/>
              </w:rPr>
              <w:t>projektu.</w:t>
            </w:r>
          </w:p>
          <w:p w14:paraId="4963FEE8" w14:textId="1661D5DE" w:rsidR="00C646BF" w:rsidRPr="00306D37" w:rsidRDefault="00422A91" w:rsidP="00FF30BF">
            <w:pPr>
              <w:spacing w:before="120" w:after="120"/>
              <w:jc w:val="both"/>
              <w:rPr>
                <w:rFonts w:cstheme="minorHAnsi"/>
                <w:lang w:val="sk-SK"/>
              </w:rPr>
            </w:pPr>
            <w:r w:rsidRPr="00306D37">
              <w:rPr>
                <w:rFonts w:cstheme="minorHAnsi"/>
                <w:lang w:val="sk-SK"/>
              </w:rPr>
              <w:t xml:space="preserve">Obnoviteľná energia sa vymedzuje ako „energia z obnoviteľných nefosílnych zdrojov, </w:t>
            </w:r>
            <w:r w:rsidR="00B32893" w:rsidRPr="00306D37">
              <w:rPr>
                <w:rFonts w:cstheme="minorHAnsi"/>
                <w:lang w:val="sk-SK"/>
              </w:rPr>
              <w:t>konkrétne</w:t>
            </w:r>
            <w:r w:rsidRPr="00306D37">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5D1D4863" w14:textId="62A3EB63" w:rsidR="00B14246" w:rsidRPr="00306D37" w:rsidRDefault="00762DE9" w:rsidP="00E4160C">
            <w:pPr>
              <w:spacing w:before="120" w:after="120"/>
              <w:jc w:val="both"/>
              <w:rPr>
                <w:rFonts w:cstheme="minorHAnsi"/>
                <w:lang w:val="sk-SK"/>
              </w:rPr>
            </w:pPr>
            <w:r w:rsidRPr="00306D37">
              <w:rPr>
                <w:rFonts w:cstheme="minorHAnsi"/>
                <w:lang w:val="sk-SK"/>
              </w:rPr>
              <w:t xml:space="preserve">Do ukazovateľa sa taktiež vykazuje </w:t>
            </w:r>
            <w:r w:rsidR="00E4160C" w:rsidRPr="00306D37">
              <w:rPr>
                <w:rFonts w:cstheme="minorHAnsi"/>
                <w:lang w:val="sk-SK"/>
              </w:rPr>
              <w:t>inštalovaný výkon</w:t>
            </w:r>
            <w:r w:rsidR="00422A91" w:rsidRPr="00306D37">
              <w:rPr>
                <w:rFonts w:cstheme="minorHAnsi"/>
                <w:lang w:val="sk-SK"/>
              </w:rPr>
              <w:t xml:space="preserve"> elektrolyzéra na výrobu zeleného vodíka</w:t>
            </w:r>
            <w:r w:rsidRPr="00306D37">
              <w:rPr>
                <w:rFonts w:cstheme="minorHAnsi"/>
                <w:lang w:val="sk-SK"/>
              </w:rPr>
              <w:t>, ktorá bola</w:t>
            </w:r>
            <w:r w:rsidR="00422A91" w:rsidRPr="00306D37">
              <w:rPr>
                <w:rFonts w:cstheme="minorHAnsi"/>
                <w:lang w:val="sk-SK"/>
              </w:rPr>
              <w:t xml:space="preserve"> vybudovan</w:t>
            </w:r>
            <w:r w:rsidRPr="00306D37">
              <w:rPr>
                <w:rFonts w:cstheme="minorHAnsi"/>
                <w:lang w:val="sk-SK"/>
              </w:rPr>
              <w:t>á</w:t>
            </w:r>
            <w:r w:rsidR="000C7620" w:rsidRPr="00306D37">
              <w:rPr>
                <w:rFonts w:cstheme="minorHAnsi"/>
                <w:lang w:val="sk-SK"/>
              </w:rPr>
              <w:t>/inštalovaná</w:t>
            </w:r>
            <w:r w:rsidR="00422A91" w:rsidRPr="00306D37">
              <w:rPr>
                <w:rFonts w:cstheme="minorHAnsi"/>
                <w:lang w:val="sk-SK"/>
              </w:rPr>
              <w:t xml:space="preserve"> </w:t>
            </w:r>
            <w:r w:rsidRPr="00306D37">
              <w:rPr>
                <w:rFonts w:cstheme="minorHAnsi"/>
                <w:lang w:val="sk-SK"/>
              </w:rPr>
              <w:t>v dôsledku realizácie projektu</w:t>
            </w:r>
            <w:r w:rsidR="00422A91" w:rsidRPr="00306D37">
              <w:rPr>
                <w:rFonts w:cstheme="minorHAnsi"/>
                <w:lang w:val="sk-SK"/>
              </w:rPr>
              <w:t>.</w:t>
            </w:r>
          </w:p>
        </w:tc>
      </w:tr>
      <w:tr w:rsidR="00B14246" w:rsidRPr="00306D37" w14:paraId="322FF6F5"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06227FEE" w14:textId="2AF410DC" w:rsidR="00B14246" w:rsidRPr="00306D37" w:rsidRDefault="00DB515D" w:rsidP="00FF30BF">
            <w:pPr>
              <w:spacing w:before="120" w:after="120"/>
              <w:rPr>
                <w:rFonts w:cstheme="minorHAnsi"/>
                <w:b/>
                <w:bCs/>
                <w:lang w:val="sk-SK"/>
              </w:rPr>
            </w:pPr>
            <w:r w:rsidRPr="00306D37">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749278C4" w14:textId="305EA1FF" w:rsidR="006C6FD0" w:rsidRPr="00306D37" w:rsidRDefault="00DB515D" w:rsidP="00FF30BF">
            <w:pPr>
              <w:spacing w:before="120" w:after="120"/>
              <w:jc w:val="both"/>
              <w:rPr>
                <w:rFonts w:cstheme="minorHAnsi"/>
                <w:lang w:val="sk-SK"/>
              </w:rPr>
            </w:pPr>
            <w:r w:rsidRPr="00306D37">
              <w:rPr>
                <w:rFonts w:cstheme="minorHAnsi"/>
                <w:lang w:val="sk-SK"/>
              </w:rPr>
              <w:t>K dátumu ukončenia vecnej realizácie projektu.</w:t>
            </w:r>
            <w:r w:rsidR="00B14246" w:rsidRPr="00306D37">
              <w:rPr>
                <w:rFonts w:cstheme="minorHAnsi"/>
                <w:lang w:val="sk-SK"/>
              </w:rPr>
              <w:t xml:space="preserve"> </w:t>
            </w:r>
          </w:p>
        </w:tc>
      </w:tr>
      <w:tr w:rsidR="00DB515D" w:rsidRPr="00306D37" w14:paraId="3F9D3CF6"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6EAE501" w14:textId="51956674" w:rsidR="00DB515D" w:rsidRPr="00306D37" w:rsidRDefault="00B32893" w:rsidP="00FF30BF">
            <w:pPr>
              <w:spacing w:before="120" w:after="120"/>
              <w:rPr>
                <w:rFonts w:cstheme="minorHAnsi"/>
                <w:b/>
                <w:bCs/>
                <w:lang w:val="sk-SK"/>
              </w:rPr>
            </w:pPr>
            <w:r w:rsidRPr="00306D37">
              <w:rPr>
                <w:rFonts w:cstheme="minorHAnsi"/>
                <w:b/>
                <w:bCs/>
                <w:lang w:val="sk-SK"/>
              </w:rPr>
              <w:t>P</w:t>
            </w:r>
            <w:r w:rsidR="00DB515D" w:rsidRPr="00306D37">
              <w:rPr>
                <w:rFonts w:cstheme="minorHAnsi"/>
                <w:b/>
                <w:bCs/>
                <w:lang w:val="sk-SK"/>
              </w:rPr>
              <w:t>reukázani</w:t>
            </w:r>
            <w:r w:rsidRPr="00306D37">
              <w:rPr>
                <w:rFonts w:cstheme="minorHAnsi"/>
                <w:b/>
                <w:bCs/>
                <w:lang w:val="sk-SK"/>
              </w:rPr>
              <w:t>e</w:t>
            </w:r>
            <w:r w:rsidR="00DB515D" w:rsidRPr="00306D37">
              <w:rPr>
                <w:rFonts w:cstheme="minorHAnsi"/>
                <w:b/>
                <w:bCs/>
                <w:lang w:val="sk-SK"/>
              </w:rPr>
              <w:t xml:space="preserve"> dosiahnutej hodnoty MU</w:t>
            </w:r>
            <w:r w:rsidR="00EF699C" w:rsidRPr="00306D37">
              <w:rPr>
                <w:rFonts w:cstheme="minorHAnsi"/>
                <w:b/>
                <w:bCs/>
                <w:lang w:val="sk-SK"/>
              </w:rPr>
              <w:t>/doklady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03D8BC6" w14:textId="7B7B654C" w:rsidR="004C39CC" w:rsidRPr="00306D37" w:rsidRDefault="004C39CC" w:rsidP="00FF30BF">
            <w:pPr>
              <w:spacing w:before="120" w:after="120"/>
              <w:jc w:val="both"/>
              <w:rPr>
                <w:rFonts w:cstheme="minorHAnsi"/>
                <w:lang w:val="sk-SK"/>
              </w:rPr>
            </w:pPr>
            <w:r w:rsidRPr="00306D37">
              <w:rPr>
                <w:rFonts w:cstheme="minorHAnsi"/>
                <w:lang w:val="sk-SK"/>
              </w:rPr>
              <w:t>Vykázanú</w:t>
            </w:r>
            <w:r w:rsidR="00EB30E2" w:rsidRPr="00306D37">
              <w:rPr>
                <w:rFonts w:cstheme="minorHAnsi"/>
                <w:lang w:val="sk-SK"/>
              </w:rPr>
              <w:t xml:space="preserve"> hodnotu MU je Prijímateľ povinný adekvátne podložiť r</w:t>
            </w:r>
            <w:r w:rsidR="007E0F3C" w:rsidRPr="00306D37">
              <w:rPr>
                <w:rFonts w:cstheme="minorHAnsi"/>
                <w:lang w:val="sk-SK"/>
              </w:rPr>
              <w:t>elevantn</w:t>
            </w:r>
            <w:r w:rsidR="00EB30E2" w:rsidRPr="00306D37">
              <w:rPr>
                <w:rFonts w:cstheme="minorHAnsi"/>
                <w:lang w:val="sk-SK"/>
              </w:rPr>
              <w:t>ou</w:t>
            </w:r>
            <w:r w:rsidR="007E0F3C" w:rsidRPr="00306D37">
              <w:rPr>
                <w:rFonts w:cstheme="minorHAnsi"/>
                <w:lang w:val="sk-SK"/>
              </w:rPr>
              <w:t xml:space="preserve"> dokument</w:t>
            </w:r>
            <w:r w:rsidR="00EB30E2" w:rsidRPr="00306D37">
              <w:rPr>
                <w:rFonts w:cstheme="minorHAnsi"/>
                <w:lang w:val="sk-SK"/>
              </w:rPr>
              <w:t>áciou</w:t>
            </w:r>
            <w:r w:rsidRPr="00306D37">
              <w:rPr>
                <w:rFonts w:cstheme="minorHAnsi"/>
                <w:lang w:val="sk-SK"/>
              </w:rPr>
              <w:t>, ktorou sa</w:t>
            </w:r>
            <w:r w:rsidR="007E0F3C" w:rsidRPr="00306D37">
              <w:rPr>
                <w:rFonts w:cstheme="minorHAnsi"/>
                <w:lang w:val="sk-SK"/>
              </w:rPr>
              <w:t xml:space="preserve"> </w:t>
            </w:r>
            <w:r w:rsidRPr="00306D37">
              <w:rPr>
                <w:rFonts w:cstheme="minorHAnsi"/>
                <w:lang w:val="sk-SK"/>
              </w:rPr>
              <w:t>preukáže</w:t>
            </w:r>
            <w:r w:rsidR="00EF699C" w:rsidRPr="00306D37">
              <w:rPr>
                <w:rFonts w:cstheme="minorHAnsi"/>
                <w:lang w:val="sk-SK"/>
              </w:rPr>
              <w:t xml:space="preserve"> dodatočný</w:t>
            </w:r>
            <w:r w:rsidR="00504F47" w:rsidRPr="00306D37">
              <w:rPr>
                <w:rFonts w:cstheme="minorHAnsi"/>
                <w:lang w:val="sk-SK"/>
              </w:rPr>
              <w:t xml:space="preserve"> inštalovaný výkon zariadenia</w:t>
            </w:r>
            <w:r w:rsidR="00EF699C" w:rsidRPr="00306D37">
              <w:rPr>
                <w:rFonts w:cstheme="minorHAnsi"/>
                <w:lang w:val="sk-SK"/>
              </w:rPr>
              <w:t>, resp. celkový inštalovaný výkon nového zariadenia</w:t>
            </w:r>
            <w:r w:rsidR="00504F47" w:rsidRPr="00306D37">
              <w:rPr>
                <w:rFonts w:cstheme="minorHAnsi"/>
                <w:lang w:val="sk-SK"/>
              </w:rPr>
              <w:t xml:space="preserve"> na výrobu elektriny z</w:t>
            </w:r>
            <w:r w:rsidR="00A27768" w:rsidRPr="00306D37">
              <w:rPr>
                <w:rFonts w:cstheme="minorHAnsi"/>
                <w:lang w:val="sk-SK"/>
              </w:rPr>
              <w:t> </w:t>
            </w:r>
            <w:r w:rsidR="00504F47" w:rsidRPr="00306D37">
              <w:rPr>
                <w:rFonts w:cstheme="minorHAnsi"/>
                <w:lang w:val="sk-SK"/>
              </w:rPr>
              <w:t>OZE</w:t>
            </w:r>
            <w:r w:rsidR="00EF699C" w:rsidRPr="00306D37">
              <w:rPr>
                <w:rFonts w:cstheme="minorHAnsi"/>
                <w:lang w:val="sk-SK"/>
              </w:rPr>
              <w:t>,</w:t>
            </w:r>
            <w:r w:rsidR="00AA31AF" w:rsidRPr="00306D37">
              <w:rPr>
                <w:rFonts w:cstheme="minorHAnsi"/>
                <w:lang w:val="sk-SK"/>
              </w:rPr>
              <w:t xml:space="preserve"> ktoré </w:t>
            </w:r>
            <w:r w:rsidRPr="00306D37">
              <w:rPr>
                <w:rFonts w:cstheme="minorHAnsi"/>
                <w:lang w:val="sk-SK"/>
              </w:rPr>
              <w:t>tvorí</w:t>
            </w:r>
            <w:r w:rsidR="00AA31AF" w:rsidRPr="00306D37">
              <w:rPr>
                <w:rFonts w:cstheme="minorHAnsi"/>
                <w:lang w:val="sk-SK"/>
              </w:rPr>
              <w:t xml:space="preserve"> predmet projektu,</w:t>
            </w:r>
            <w:r w:rsidR="00EF699C" w:rsidRPr="00306D37">
              <w:rPr>
                <w:rFonts w:cstheme="minorHAnsi"/>
                <w:lang w:val="sk-SK"/>
              </w:rPr>
              <w:t xml:space="preserve"> ako aj </w:t>
            </w:r>
            <w:r w:rsidRPr="00306D37">
              <w:rPr>
                <w:rFonts w:cstheme="minorHAnsi"/>
                <w:lang w:val="sk-SK"/>
              </w:rPr>
              <w:t>dokumentáci</w:t>
            </w:r>
            <w:r w:rsidR="00C96901" w:rsidRPr="00306D37">
              <w:rPr>
                <w:rFonts w:cstheme="minorHAnsi"/>
                <w:lang w:val="sk-SK"/>
              </w:rPr>
              <w:t>o</w:t>
            </w:r>
            <w:r w:rsidRPr="00306D37">
              <w:rPr>
                <w:rFonts w:cstheme="minorHAnsi"/>
                <w:lang w:val="sk-SK"/>
              </w:rPr>
              <w:t>u</w:t>
            </w:r>
            <w:r w:rsidR="00EF699C" w:rsidRPr="00306D37">
              <w:rPr>
                <w:rFonts w:cstheme="minorHAnsi"/>
                <w:lang w:val="sk-SK"/>
              </w:rPr>
              <w:t xml:space="preserve"> preukazujúc</w:t>
            </w:r>
            <w:r w:rsidRPr="00306D37">
              <w:rPr>
                <w:rFonts w:cstheme="minorHAnsi"/>
                <w:lang w:val="sk-SK"/>
              </w:rPr>
              <w:t>ou</w:t>
            </w:r>
            <w:r w:rsidR="00EF699C" w:rsidRPr="00306D37">
              <w:rPr>
                <w:rFonts w:cstheme="minorHAnsi"/>
                <w:lang w:val="sk-SK"/>
              </w:rPr>
              <w:t xml:space="preserve"> </w:t>
            </w:r>
            <w:r w:rsidR="00504F47" w:rsidRPr="00306D37">
              <w:rPr>
                <w:rFonts w:cstheme="minorHAnsi"/>
                <w:lang w:val="sk-SK"/>
              </w:rPr>
              <w:t>pripojen</w:t>
            </w:r>
            <w:r w:rsidR="00EF699C" w:rsidRPr="00306D37">
              <w:rPr>
                <w:rFonts w:cstheme="minorHAnsi"/>
                <w:lang w:val="sk-SK"/>
              </w:rPr>
              <w:t>ie zariadenia</w:t>
            </w:r>
            <w:r w:rsidR="00504F47" w:rsidRPr="00306D37">
              <w:rPr>
                <w:rFonts w:cstheme="minorHAnsi"/>
                <w:lang w:val="sk-SK"/>
              </w:rPr>
              <w:t xml:space="preserve"> do distribučnej/prenosovej sústavy</w:t>
            </w:r>
            <w:r w:rsidR="000C7620" w:rsidRPr="00306D37">
              <w:rPr>
                <w:rFonts w:cstheme="minorHAnsi"/>
                <w:lang w:val="sk-SK"/>
              </w:rPr>
              <w:t>.</w:t>
            </w:r>
            <w:r w:rsidR="00EF699C" w:rsidRPr="00306D37">
              <w:rPr>
                <w:rFonts w:cstheme="minorHAnsi"/>
                <w:lang w:val="sk-SK"/>
              </w:rPr>
              <w:t xml:space="preserve"> </w:t>
            </w:r>
          </w:p>
          <w:p w14:paraId="6C6025F6" w14:textId="458A2E33" w:rsidR="00EF699C" w:rsidRPr="00306D37" w:rsidRDefault="004C39CC" w:rsidP="00E4160C">
            <w:pPr>
              <w:spacing w:before="120" w:after="120"/>
              <w:jc w:val="both"/>
              <w:rPr>
                <w:rFonts w:cstheme="minorHAnsi"/>
                <w:lang w:val="sk-SK"/>
              </w:rPr>
            </w:pPr>
            <w:r w:rsidRPr="00306D37">
              <w:rPr>
                <w:rFonts w:cstheme="minorHAnsi"/>
                <w:lang w:val="sk-SK"/>
              </w:rPr>
              <w:t>N</w:t>
            </w:r>
            <w:r w:rsidR="00EF699C" w:rsidRPr="00306D37">
              <w:rPr>
                <w:rFonts w:cstheme="minorHAnsi"/>
                <w:lang w:val="sk-SK"/>
              </w:rPr>
              <w:t xml:space="preserve">apr. právoplatné kolaudačné rozhodnutie, ktorým bolo povolené trvalé užívanie zariadenia výrobcu elektriny z OZE a/alebo protokol o úspešne vykonanej funkčnej skúške pripojenia zariadenia </w:t>
            </w:r>
            <w:r w:rsidR="00EF699C" w:rsidRPr="00306D37">
              <w:rPr>
                <w:rFonts w:cstheme="minorHAnsi"/>
                <w:lang w:val="sk-SK"/>
              </w:rPr>
              <w:lastRenderedPageBreak/>
              <w:t>výrobcu elektriny z OZE do sústavy</w:t>
            </w:r>
            <w:r w:rsidR="00AA31AF" w:rsidRPr="00306D37">
              <w:rPr>
                <w:rFonts w:cstheme="minorHAnsi"/>
                <w:lang w:val="sk-SK"/>
              </w:rPr>
              <w:t>, prípadne iné doplňujúce dokumenty</w:t>
            </w:r>
            <w:r w:rsidR="00041913" w:rsidRPr="00306D37">
              <w:rPr>
                <w:rFonts w:cstheme="minorHAnsi"/>
                <w:lang w:val="sk-SK"/>
              </w:rPr>
              <w:t xml:space="preserve"> preukazujúce výstavbu/inštaláciu tých zariadení, ktoré prijímateľ popisuje v projekte a</w:t>
            </w:r>
            <w:r w:rsidR="000C7620" w:rsidRPr="00306D37">
              <w:rPr>
                <w:rFonts w:cstheme="minorHAnsi"/>
                <w:lang w:val="sk-SK"/>
              </w:rPr>
              <w:t> predstavovali</w:t>
            </w:r>
            <w:r w:rsidR="00041913" w:rsidRPr="00306D37">
              <w:rPr>
                <w:rFonts w:cstheme="minorHAnsi"/>
                <w:lang w:val="sk-SK"/>
              </w:rPr>
              <w:t xml:space="preserve"> predmet projektu, napr. dodacie listy</w:t>
            </w:r>
            <w:r w:rsidR="000C7620" w:rsidRPr="00306D37">
              <w:rPr>
                <w:rFonts w:cstheme="minorHAnsi"/>
                <w:lang w:val="sk-SK"/>
              </w:rPr>
              <w:t>, technické listy zariadení</w:t>
            </w:r>
            <w:r w:rsidR="00E55AB6" w:rsidRPr="00306D37">
              <w:rPr>
                <w:rFonts w:cstheme="minorHAnsi"/>
                <w:lang w:val="sk-SK"/>
              </w:rPr>
              <w:t>, doklady preukazujúce technické parametre zariadení</w:t>
            </w:r>
            <w:r w:rsidR="000C7620" w:rsidRPr="00306D37">
              <w:rPr>
                <w:rFonts w:cstheme="minorHAnsi"/>
                <w:lang w:val="sk-SK"/>
              </w:rPr>
              <w:t xml:space="preserve"> a iné.</w:t>
            </w:r>
          </w:p>
        </w:tc>
      </w:tr>
      <w:tr w:rsidR="00DB515D" w:rsidRPr="00306D37" w14:paraId="0A3E80B4"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0000"/>
          </w:tcPr>
          <w:p w14:paraId="73C965A6" w14:textId="6FCD73DA" w:rsidR="00DB515D" w:rsidRPr="00306D37" w:rsidRDefault="00DB515D" w:rsidP="00FF30BF">
            <w:pPr>
              <w:spacing w:before="120" w:after="120"/>
              <w:rPr>
                <w:rFonts w:cstheme="minorHAnsi"/>
                <w:b/>
                <w:bCs/>
                <w:lang w:val="sk-SK"/>
              </w:rPr>
            </w:pPr>
            <w:r w:rsidRPr="00306D37">
              <w:rPr>
                <w:rFonts w:cstheme="minorHAnsi"/>
                <w:b/>
                <w:bCs/>
                <w:lang w:val="sk-SK"/>
              </w:rPr>
              <w:lastRenderedPageBreak/>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104D8D9D" w14:textId="5EDD2CFA" w:rsidR="00DB515D" w:rsidRPr="00306D37" w:rsidRDefault="00DB515D" w:rsidP="00FF30BF">
            <w:pPr>
              <w:spacing w:before="120" w:after="120"/>
              <w:jc w:val="both"/>
              <w:rPr>
                <w:rFonts w:cstheme="minorHAnsi"/>
                <w:lang w:val="sk-SK"/>
              </w:rPr>
            </w:pPr>
            <w:r w:rsidRPr="00306D37">
              <w:rPr>
                <w:rFonts w:cstheme="minorHAnsi"/>
                <w:lang w:val="sk-SK"/>
              </w:rPr>
              <w:t>áno</w:t>
            </w:r>
          </w:p>
        </w:tc>
      </w:tr>
    </w:tbl>
    <w:p w14:paraId="0F518D23" w14:textId="77777777" w:rsidR="00B75415" w:rsidRPr="00306D37" w:rsidRDefault="00B75415" w:rsidP="00311447"/>
    <w:tbl>
      <w:tblPr>
        <w:tblStyle w:val="Mriekatabuky"/>
        <w:tblW w:w="10485" w:type="dxa"/>
        <w:jc w:val="center"/>
        <w:tblInd w:w="0" w:type="dxa"/>
        <w:tblLook w:val="04A0" w:firstRow="1" w:lastRow="0" w:firstColumn="1" w:lastColumn="0" w:noHBand="0" w:noVBand="1"/>
      </w:tblPr>
      <w:tblGrid>
        <w:gridCol w:w="1438"/>
        <w:gridCol w:w="9047"/>
      </w:tblGrid>
      <w:tr w:rsidR="001D5FCA" w:rsidRPr="00306D37" w14:paraId="6AC11C2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C9FD086" w14:textId="77777777" w:rsidR="001D5FCA" w:rsidRPr="00306D37" w:rsidRDefault="001D5FCA"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6A0F5F1F" w14:textId="600BAD6F" w:rsidR="001D5FCA" w:rsidRPr="00306D37" w:rsidRDefault="001D5FCA" w:rsidP="00554CE1">
            <w:pPr>
              <w:pStyle w:val="Nadpis1"/>
              <w:spacing w:before="120" w:after="120"/>
              <w:jc w:val="left"/>
              <w:outlineLvl w:val="0"/>
              <w:rPr>
                <w:rFonts w:cstheme="minorHAnsi"/>
                <w:b/>
                <w:bCs/>
                <w:lang w:val="sk-SK"/>
              </w:rPr>
            </w:pPr>
            <w:bookmarkStart w:id="1" w:name="_Inštalovaný_výkon_nového"/>
            <w:bookmarkEnd w:id="1"/>
            <w:r w:rsidRPr="00306D37">
              <w:rPr>
                <w:rFonts w:asciiTheme="minorHAnsi" w:hAnsiTheme="minorHAnsi" w:cstheme="minorHAnsi"/>
                <w:b/>
                <w:bCs/>
                <w:color w:val="auto"/>
                <w:sz w:val="22"/>
                <w:lang w:val="sk-SK"/>
              </w:rPr>
              <w:t xml:space="preserve">Inštalovaný výkon nového zariadenia na </w:t>
            </w:r>
            <w:r w:rsidR="000E3F5D" w:rsidRPr="00306D37">
              <w:rPr>
                <w:rFonts w:asciiTheme="minorHAnsi" w:hAnsiTheme="minorHAnsi" w:cstheme="minorHAnsi"/>
                <w:b/>
                <w:bCs/>
                <w:color w:val="auto"/>
                <w:sz w:val="22"/>
                <w:lang w:val="sk-SK"/>
              </w:rPr>
              <w:t>u</w:t>
            </w:r>
            <w:r w:rsidRPr="00306D37">
              <w:rPr>
                <w:rFonts w:asciiTheme="minorHAnsi" w:hAnsiTheme="minorHAnsi" w:cstheme="minorHAnsi"/>
                <w:b/>
                <w:bCs/>
                <w:color w:val="auto"/>
                <w:sz w:val="22"/>
                <w:lang w:val="sk-SK"/>
              </w:rPr>
              <w:t>sklad</w:t>
            </w:r>
            <w:r w:rsidR="000E3F5D" w:rsidRPr="00306D37">
              <w:rPr>
                <w:rFonts w:asciiTheme="minorHAnsi" w:hAnsiTheme="minorHAnsi" w:cstheme="minorHAnsi"/>
                <w:b/>
                <w:bCs/>
                <w:color w:val="auto"/>
                <w:sz w:val="22"/>
                <w:lang w:val="sk-SK"/>
              </w:rPr>
              <w:t>ňovanie</w:t>
            </w:r>
            <w:r w:rsidRPr="00306D37">
              <w:rPr>
                <w:rFonts w:asciiTheme="minorHAnsi" w:hAnsiTheme="minorHAnsi" w:cstheme="minorHAnsi"/>
                <w:b/>
                <w:bCs/>
                <w:color w:val="auto"/>
                <w:sz w:val="22"/>
                <w:lang w:val="sk-SK"/>
              </w:rPr>
              <w:t xml:space="preserve"> elektriny </w:t>
            </w:r>
          </w:p>
        </w:tc>
      </w:tr>
      <w:tr w:rsidR="001D5FCA" w:rsidRPr="00306D37" w14:paraId="24C19CA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D62C41D" w14:textId="77777777" w:rsidR="001D5FCA" w:rsidRPr="00306D37" w:rsidRDefault="001D5FCA" w:rsidP="00BF7CF1">
            <w:pPr>
              <w:spacing w:before="120" w:after="120"/>
              <w:rPr>
                <w:rFonts w:cstheme="minorHAnsi"/>
                <w:b/>
                <w:bCs/>
                <w:lang w:val="sk-SK"/>
              </w:rPr>
            </w:pPr>
            <w:r w:rsidRPr="00306D37">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210A573E" w14:textId="77777777" w:rsidR="001D5FCA" w:rsidRPr="00306D37" w:rsidRDefault="001D5FCA" w:rsidP="00BF7CF1">
            <w:pPr>
              <w:spacing w:before="120" w:after="120"/>
              <w:rPr>
                <w:rFonts w:cstheme="minorHAnsi"/>
                <w:b/>
                <w:bCs/>
                <w:lang w:val="sk-SK"/>
              </w:rPr>
            </w:pPr>
            <w:r w:rsidRPr="00306D37">
              <w:rPr>
                <w:rFonts w:cstheme="minorHAnsi"/>
                <w:b/>
                <w:bCs/>
                <w:lang w:val="sk-SK"/>
              </w:rPr>
              <w:t>MW</w:t>
            </w:r>
          </w:p>
        </w:tc>
      </w:tr>
      <w:tr w:rsidR="001D5FCA" w:rsidRPr="00306D37" w14:paraId="1B03C0E4"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32A44056" w14:textId="77777777" w:rsidR="001D5FCA" w:rsidRPr="00306D37" w:rsidRDefault="001D5FCA" w:rsidP="00BF7CF1">
            <w:pPr>
              <w:spacing w:before="120" w:after="120"/>
              <w:rPr>
                <w:rFonts w:cstheme="minorHAnsi"/>
                <w:b/>
                <w:bCs/>
                <w:lang w:val="sk-SK"/>
              </w:rPr>
            </w:pPr>
            <w:r w:rsidRPr="00306D37">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6244F284" w14:textId="17962673" w:rsidR="001D5FCA" w:rsidRPr="00306D37" w:rsidRDefault="001D5FCA" w:rsidP="00BF7CF1">
            <w:pPr>
              <w:spacing w:before="120" w:after="120"/>
              <w:jc w:val="both"/>
              <w:rPr>
                <w:rFonts w:cstheme="minorHAnsi"/>
                <w:lang w:val="sk-SK"/>
              </w:rPr>
            </w:pPr>
            <w:r w:rsidRPr="00306D37">
              <w:rPr>
                <w:rFonts w:cstheme="minorHAnsi"/>
                <w:lang w:val="sk-SK"/>
              </w:rPr>
              <w:t xml:space="preserve">Do ukazovateľa sa vykazuje inštalovaný výkon nového zariadenia na </w:t>
            </w:r>
            <w:r w:rsidR="000E3F5D" w:rsidRPr="00306D37">
              <w:rPr>
                <w:rFonts w:cstheme="minorHAnsi"/>
                <w:lang w:val="sk-SK"/>
              </w:rPr>
              <w:t>u</w:t>
            </w:r>
            <w:r w:rsidRPr="00306D37">
              <w:rPr>
                <w:rFonts w:cstheme="minorHAnsi"/>
                <w:lang w:val="sk-SK"/>
              </w:rPr>
              <w:t>sklad</w:t>
            </w:r>
            <w:r w:rsidR="000E3F5D" w:rsidRPr="00306D37">
              <w:rPr>
                <w:rFonts w:cstheme="minorHAnsi"/>
                <w:lang w:val="sk-SK"/>
              </w:rPr>
              <w:t>ňovanie</w:t>
            </w:r>
            <w:r w:rsidRPr="00306D37">
              <w:rPr>
                <w:rFonts w:cstheme="minorHAnsi"/>
                <w:lang w:val="sk-SK"/>
              </w:rPr>
              <w:t xml:space="preserve"> elektriny , dosiahnutý v dôsledku realizácie projektu a zároveň pripojený do distribučnej/prenosovej sústavy na území Slovenskej republiky (tzn. </w:t>
            </w:r>
            <w:r w:rsidR="00C8773A" w:rsidRPr="00306D37">
              <w:rPr>
                <w:rFonts w:cstheme="minorHAnsi"/>
                <w:lang w:val="sk-SK"/>
              </w:rPr>
              <w:t xml:space="preserve">zariadenie na </w:t>
            </w:r>
            <w:r w:rsidR="000E3F5D" w:rsidRPr="00306D37">
              <w:rPr>
                <w:rFonts w:cstheme="minorHAnsi"/>
                <w:lang w:val="sk-SK"/>
              </w:rPr>
              <w:t>uskladňovanie</w:t>
            </w:r>
            <w:r w:rsidR="00C8773A" w:rsidRPr="00306D37">
              <w:rPr>
                <w:rFonts w:cstheme="minorHAnsi"/>
                <w:lang w:val="sk-SK"/>
              </w:rPr>
              <w:t xml:space="preserve"> elektriny je prevádzkyschopné - pripravené na </w:t>
            </w:r>
            <w:r w:rsidR="005C2A29" w:rsidRPr="00306D37">
              <w:rPr>
                <w:rFonts w:cstheme="minorHAnsi"/>
                <w:lang w:val="sk-SK"/>
              </w:rPr>
              <w:t>uskladňovanie elektriny</w:t>
            </w:r>
            <w:r w:rsidRPr="00306D37">
              <w:rPr>
                <w:rFonts w:cstheme="minorHAnsi"/>
                <w:lang w:val="sk-SK"/>
              </w:rPr>
              <w:t xml:space="preserve">). </w:t>
            </w:r>
          </w:p>
          <w:p w14:paraId="6A85686B" w14:textId="21F75A8B" w:rsidR="005C2A29" w:rsidRPr="00306D37" w:rsidRDefault="005C2A29" w:rsidP="005C2A29">
            <w:pPr>
              <w:spacing w:before="120" w:after="120"/>
              <w:jc w:val="both"/>
              <w:rPr>
                <w:rFonts w:cstheme="minorHAnsi"/>
                <w:lang w:val="sk-SK"/>
              </w:rPr>
            </w:pPr>
          </w:p>
        </w:tc>
      </w:tr>
      <w:tr w:rsidR="001D5FCA" w:rsidRPr="00306D37" w14:paraId="46DC7D4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A0BB381" w14:textId="77777777" w:rsidR="001D5FCA" w:rsidRPr="00306D37" w:rsidRDefault="001D5FCA" w:rsidP="00BF7CF1">
            <w:pPr>
              <w:spacing w:before="120" w:after="120"/>
              <w:rPr>
                <w:rFonts w:cstheme="minorHAnsi"/>
                <w:b/>
                <w:bCs/>
                <w:lang w:val="sk-SK"/>
              </w:rPr>
            </w:pPr>
            <w:r w:rsidRPr="00306D37">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2DF26369" w14:textId="77777777" w:rsidR="001D5FCA" w:rsidRPr="00306D37" w:rsidRDefault="001D5FCA" w:rsidP="00BF7CF1">
            <w:pPr>
              <w:spacing w:before="120" w:after="120"/>
              <w:jc w:val="both"/>
              <w:rPr>
                <w:rFonts w:cstheme="minorHAnsi"/>
                <w:lang w:val="sk-SK"/>
              </w:rPr>
            </w:pPr>
            <w:r w:rsidRPr="00306D37">
              <w:rPr>
                <w:rFonts w:cstheme="minorHAnsi"/>
                <w:lang w:val="sk-SK"/>
              </w:rPr>
              <w:t xml:space="preserve">K dátumu ukončenia vecnej realizácie projektu. </w:t>
            </w:r>
          </w:p>
        </w:tc>
      </w:tr>
      <w:tr w:rsidR="001D5FCA" w:rsidRPr="00306D37" w14:paraId="04AC2119"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13BDCC61" w14:textId="77777777" w:rsidR="001D5FCA" w:rsidRPr="00306D37" w:rsidRDefault="001D5FCA" w:rsidP="00BF7CF1">
            <w:pPr>
              <w:spacing w:before="120" w:after="120"/>
              <w:rPr>
                <w:rFonts w:cstheme="minorHAnsi"/>
                <w:b/>
                <w:bCs/>
                <w:lang w:val="sk-SK"/>
              </w:rPr>
            </w:pPr>
            <w:r w:rsidRPr="00306D37">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73566DB1" w14:textId="60AFC481" w:rsidR="001D5FCA" w:rsidRPr="00306D37" w:rsidRDefault="001D5FCA" w:rsidP="00BF7CF1">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inštalovaný výkon nového zariadenia na </w:t>
            </w:r>
            <w:r w:rsidR="00594829" w:rsidRPr="00306D37">
              <w:rPr>
                <w:rFonts w:cstheme="minorHAnsi"/>
                <w:lang w:val="sk-SK"/>
              </w:rPr>
              <w:t xml:space="preserve">uskladňovanie </w:t>
            </w:r>
            <w:r w:rsidRPr="00306D37">
              <w:rPr>
                <w:rFonts w:cstheme="minorHAnsi"/>
                <w:lang w:val="sk-SK"/>
              </w:rPr>
              <w:t xml:space="preserve">elektriny, ktoré tvorí predmet projektu, ako aj dokumentáciou preukazujúcou pripojenie zariadenia do distribučnej/prenosovej sústavy. </w:t>
            </w:r>
          </w:p>
          <w:p w14:paraId="55BB11F1" w14:textId="5B75776D" w:rsidR="001D5FCA" w:rsidRPr="00306D37" w:rsidRDefault="001D5FCA" w:rsidP="00C8773A">
            <w:pPr>
              <w:spacing w:before="120" w:after="120"/>
              <w:jc w:val="both"/>
              <w:rPr>
                <w:rFonts w:cstheme="minorHAnsi"/>
                <w:lang w:val="sk-SK"/>
              </w:rPr>
            </w:pPr>
            <w:r w:rsidRPr="00306D37">
              <w:rPr>
                <w:rFonts w:cstheme="minorHAnsi"/>
                <w:lang w:val="sk-SK"/>
              </w:rPr>
              <w:t xml:space="preserve">Napr. </w:t>
            </w:r>
            <w:r w:rsidR="00C8773A" w:rsidRPr="00306D37">
              <w:rPr>
                <w:rFonts w:cstheme="minorHAnsi"/>
                <w:lang w:val="sk-SK"/>
              </w:rPr>
              <w:t>úspešne vykonaná funkčná skúška dodávateľom batériového systému potvrdená odovzdávacím protokolom</w:t>
            </w:r>
            <w:r w:rsidRPr="00306D37">
              <w:rPr>
                <w:rFonts w:cstheme="minorHAnsi"/>
                <w:lang w:val="sk-SK"/>
              </w:rPr>
              <w:t>,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1D5FCA" w:rsidRPr="00306D37" w14:paraId="074648A3"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5A7E67B0" w14:textId="77777777" w:rsidR="001D5FCA" w:rsidRPr="00306D37" w:rsidRDefault="001D5FCA" w:rsidP="00BF7CF1">
            <w:pPr>
              <w:spacing w:before="120" w:after="120"/>
              <w:rPr>
                <w:rFonts w:cstheme="minorHAnsi"/>
                <w:b/>
                <w:bCs/>
                <w:lang w:val="sk-SK"/>
              </w:rPr>
            </w:pPr>
            <w:r w:rsidRPr="00306D37">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E5CC033" w14:textId="77777777" w:rsidR="001D5FCA" w:rsidRPr="00306D37" w:rsidRDefault="001D5FCA" w:rsidP="00BF7CF1">
            <w:pPr>
              <w:spacing w:before="120" w:after="120"/>
              <w:jc w:val="both"/>
              <w:rPr>
                <w:rFonts w:cstheme="minorHAnsi"/>
                <w:lang w:val="sk-SK"/>
              </w:rPr>
            </w:pPr>
            <w:r w:rsidRPr="00306D37">
              <w:rPr>
                <w:rFonts w:cstheme="minorHAnsi"/>
                <w:lang w:val="sk-SK"/>
              </w:rPr>
              <w:t>áno</w:t>
            </w:r>
          </w:p>
        </w:tc>
      </w:tr>
    </w:tbl>
    <w:p w14:paraId="30BE0CA9" w14:textId="77777777" w:rsidR="00AD1473" w:rsidRPr="00306D37" w:rsidRDefault="00AD1473" w:rsidP="00311447"/>
    <w:tbl>
      <w:tblPr>
        <w:tblStyle w:val="Mriekatabuky"/>
        <w:tblW w:w="10485" w:type="dxa"/>
        <w:jc w:val="center"/>
        <w:tblInd w:w="0" w:type="dxa"/>
        <w:tblLook w:val="04A0" w:firstRow="1" w:lastRow="0" w:firstColumn="1" w:lastColumn="0" w:noHBand="0" w:noVBand="1"/>
      </w:tblPr>
      <w:tblGrid>
        <w:gridCol w:w="1438"/>
        <w:gridCol w:w="9047"/>
      </w:tblGrid>
      <w:tr w:rsidR="00727F7B" w:rsidRPr="00306D37" w14:paraId="1982915B"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80A6144" w14:textId="77777777" w:rsidR="00727F7B" w:rsidRPr="00306D37" w:rsidRDefault="00727F7B"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714259F9" w14:textId="295E02AA" w:rsidR="00727F7B" w:rsidRPr="00306D37" w:rsidRDefault="00727F7B" w:rsidP="00554CE1">
            <w:pPr>
              <w:pStyle w:val="Nadpis1"/>
              <w:spacing w:before="120" w:after="120"/>
              <w:jc w:val="left"/>
              <w:outlineLvl w:val="0"/>
              <w:rPr>
                <w:rFonts w:cstheme="minorHAnsi"/>
                <w:b/>
                <w:bCs/>
                <w:lang w:val="sk-SK"/>
              </w:rPr>
            </w:pPr>
            <w:bookmarkStart w:id="2" w:name="_Kapacita_nového_zariadenia"/>
            <w:bookmarkEnd w:id="2"/>
            <w:r w:rsidRPr="00306D37">
              <w:rPr>
                <w:rFonts w:asciiTheme="minorHAnsi" w:hAnsiTheme="minorHAnsi" w:cstheme="minorHAnsi"/>
                <w:b/>
                <w:bCs/>
                <w:color w:val="auto"/>
                <w:sz w:val="22"/>
                <w:lang w:val="sk-SK"/>
              </w:rPr>
              <w:t xml:space="preserve">Kapacita nového zariadenia na </w:t>
            </w:r>
            <w:r w:rsidR="00317668" w:rsidRPr="00306D37">
              <w:rPr>
                <w:rFonts w:asciiTheme="minorHAnsi" w:hAnsiTheme="minorHAnsi" w:cstheme="minorHAnsi"/>
                <w:b/>
                <w:bCs/>
                <w:color w:val="auto"/>
                <w:sz w:val="22"/>
                <w:lang w:val="sk-SK"/>
              </w:rPr>
              <w:t>uskladňovanie</w:t>
            </w:r>
            <w:r w:rsidRPr="00306D37">
              <w:rPr>
                <w:rFonts w:asciiTheme="minorHAnsi" w:hAnsiTheme="minorHAnsi" w:cstheme="minorHAnsi"/>
                <w:b/>
                <w:bCs/>
                <w:color w:val="auto"/>
                <w:sz w:val="22"/>
                <w:lang w:val="sk-SK"/>
              </w:rPr>
              <w:t xml:space="preserve"> elektriny</w:t>
            </w:r>
          </w:p>
        </w:tc>
      </w:tr>
      <w:tr w:rsidR="00727F7B" w:rsidRPr="00306D37" w14:paraId="5FA898F3"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10F191D" w14:textId="77777777" w:rsidR="00727F7B" w:rsidRPr="00306D37" w:rsidRDefault="00727F7B" w:rsidP="00BF7CF1">
            <w:pPr>
              <w:spacing w:before="120" w:after="120"/>
              <w:rPr>
                <w:rFonts w:cstheme="minorHAnsi"/>
                <w:b/>
                <w:bCs/>
                <w:lang w:val="sk-SK"/>
              </w:rPr>
            </w:pPr>
            <w:r w:rsidRPr="00306D37">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7B434B31" w14:textId="77777777" w:rsidR="00727F7B" w:rsidRPr="00306D37" w:rsidRDefault="00727F7B" w:rsidP="00BF7CF1">
            <w:pPr>
              <w:spacing w:before="120" w:after="120"/>
              <w:rPr>
                <w:rFonts w:cstheme="minorHAnsi"/>
                <w:b/>
                <w:bCs/>
                <w:lang w:val="sk-SK"/>
              </w:rPr>
            </w:pPr>
            <w:r w:rsidRPr="00306D37">
              <w:rPr>
                <w:rFonts w:cstheme="minorHAnsi"/>
                <w:b/>
                <w:bCs/>
                <w:lang w:val="sk-SK"/>
              </w:rPr>
              <w:t>MWh</w:t>
            </w:r>
          </w:p>
        </w:tc>
      </w:tr>
      <w:tr w:rsidR="00727F7B" w:rsidRPr="00306D37" w14:paraId="06015E45"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62008FBF" w14:textId="77777777" w:rsidR="00727F7B" w:rsidRPr="00306D37" w:rsidRDefault="00727F7B" w:rsidP="00BF7CF1">
            <w:pPr>
              <w:spacing w:before="120" w:after="120"/>
              <w:rPr>
                <w:rFonts w:cstheme="minorHAnsi"/>
                <w:b/>
                <w:bCs/>
                <w:lang w:val="sk-SK"/>
              </w:rPr>
            </w:pPr>
            <w:r w:rsidRPr="00306D37">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A977AB0" w14:textId="46D1DD1A" w:rsidR="00727F7B" w:rsidRPr="00306D37" w:rsidRDefault="00727F7B" w:rsidP="00BF7CF1">
            <w:pPr>
              <w:spacing w:before="120" w:after="120"/>
              <w:jc w:val="both"/>
              <w:rPr>
                <w:rFonts w:cstheme="minorHAnsi"/>
                <w:lang w:val="sk-SK"/>
              </w:rPr>
            </w:pPr>
            <w:r w:rsidRPr="00306D37">
              <w:rPr>
                <w:rFonts w:cstheme="minorHAnsi"/>
                <w:lang w:val="sk-SK"/>
              </w:rPr>
              <w:t xml:space="preserve">Do ukazovateľa sa vykazuje kapacita nového zariadenia na </w:t>
            </w:r>
            <w:r w:rsidR="000E3F5D" w:rsidRPr="00306D37">
              <w:rPr>
                <w:rFonts w:cstheme="minorHAnsi"/>
                <w:lang w:val="sk-SK"/>
              </w:rPr>
              <w:t>uskladňovanie</w:t>
            </w:r>
            <w:r w:rsidRPr="00306D37">
              <w:rPr>
                <w:rFonts w:cstheme="minorHAnsi"/>
                <w:lang w:val="sk-SK"/>
              </w:rPr>
              <w:t xml:space="preserve"> elektriny, dosiahnutá v dôsledku realizácie projektu. Zariadenie na </w:t>
            </w:r>
            <w:r w:rsidR="000E3F5D" w:rsidRPr="00306D37">
              <w:rPr>
                <w:rFonts w:cstheme="minorHAnsi"/>
                <w:lang w:val="sk-SK"/>
              </w:rPr>
              <w:t>uskladňovanie</w:t>
            </w:r>
            <w:r w:rsidRPr="00306D37">
              <w:rPr>
                <w:rFonts w:cstheme="minorHAnsi"/>
                <w:lang w:val="sk-SK"/>
              </w:rPr>
              <w:t xml:space="preserve"> elektriny, ktorého kapacita sa vykazuje v tomto merateľnom ukazovateli musí byť pripojené do distribučnej/prenosovej sústavy na území Slovenskej republiky (tzn. zariadenie na </w:t>
            </w:r>
            <w:r w:rsidR="000E3F5D" w:rsidRPr="00306D37">
              <w:rPr>
                <w:rFonts w:cstheme="minorHAnsi"/>
                <w:lang w:val="sk-SK"/>
              </w:rPr>
              <w:t>uskladňovanie</w:t>
            </w:r>
            <w:r w:rsidRPr="00306D37">
              <w:rPr>
                <w:rFonts w:cstheme="minorHAnsi"/>
                <w:lang w:val="sk-SK"/>
              </w:rPr>
              <w:t xml:space="preserve"> elektriny je prevádzkyschopné - pripravené na</w:t>
            </w:r>
            <w:r w:rsidR="005C2A29" w:rsidRPr="00306D37">
              <w:rPr>
                <w:rFonts w:cstheme="minorHAnsi"/>
                <w:lang w:val="sk-SK"/>
              </w:rPr>
              <w:t xml:space="preserve"> uskladňovanie elektriny</w:t>
            </w:r>
            <w:r w:rsidRPr="00306D37">
              <w:rPr>
                <w:rFonts w:cstheme="minorHAnsi"/>
                <w:lang w:val="sk-SK"/>
              </w:rPr>
              <w:t xml:space="preserve">). </w:t>
            </w:r>
          </w:p>
          <w:p w14:paraId="00061FDF" w14:textId="58F57B85" w:rsidR="00727F7B" w:rsidRPr="00306D37" w:rsidRDefault="00727F7B" w:rsidP="00BF7CF1">
            <w:pPr>
              <w:spacing w:before="120" w:after="120"/>
              <w:jc w:val="both"/>
              <w:rPr>
                <w:rFonts w:cstheme="minorHAnsi"/>
                <w:lang w:val="sk-SK"/>
              </w:rPr>
            </w:pPr>
          </w:p>
        </w:tc>
      </w:tr>
      <w:tr w:rsidR="00727F7B" w:rsidRPr="00306D37" w14:paraId="329F32CF"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D8A2FA4" w14:textId="77777777" w:rsidR="00727F7B" w:rsidRPr="00306D37" w:rsidRDefault="00727F7B" w:rsidP="00BF7CF1">
            <w:pPr>
              <w:spacing w:before="120" w:after="120"/>
              <w:rPr>
                <w:rFonts w:cstheme="minorHAnsi"/>
                <w:b/>
                <w:bCs/>
                <w:lang w:val="sk-SK"/>
              </w:rPr>
            </w:pPr>
            <w:r w:rsidRPr="00306D37">
              <w:rPr>
                <w:rFonts w:cstheme="minorHAnsi"/>
                <w:b/>
                <w:bCs/>
                <w:lang w:val="sk-SK"/>
              </w:rPr>
              <w:lastRenderedPageBreak/>
              <w:t>Čas plnenia</w:t>
            </w:r>
          </w:p>
        </w:tc>
        <w:tc>
          <w:tcPr>
            <w:tcW w:w="9047" w:type="dxa"/>
            <w:tcBorders>
              <w:top w:val="single" w:sz="4" w:space="0" w:color="auto"/>
              <w:left w:val="single" w:sz="4" w:space="0" w:color="auto"/>
              <w:bottom w:val="single" w:sz="4" w:space="0" w:color="auto"/>
              <w:right w:val="single" w:sz="4" w:space="0" w:color="auto"/>
            </w:tcBorders>
            <w:hideMark/>
          </w:tcPr>
          <w:p w14:paraId="3952A560" w14:textId="77777777" w:rsidR="00727F7B" w:rsidRPr="00306D37" w:rsidRDefault="00727F7B" w:rsidP="00BF7CF1">
            <w:pPr>
              <w:spacing w:before="120" w:after="120"/>
              <w:jc w:val="both"/>
              <w:rPr>
                <w:rFonts w:cstheme="minorHAnsi"/>
                <w:lang w:val="sk-SK"/>
              </w:rPr>
            </w:pPr>
            <w:r w:rsidRPr="00306D37">
              <w:rPr>
                <w:rFonts w:cstheme="minorHAnsi"/>
                <w:lang w:val="sk-SK"/>
              </w:rPr>
              <w:t xml:space="preserve">K dátumu ukončenia vecnej realizácie projektu. </w:t>
            </w:r>
          </w:p>
        </w:tc>
      </w:tr>
      <w:tr w:rsidR="00727F7B" w:rsidRPr="00306D37" w14:paraId="7CC6773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206D0E5C" w14:textId="77777777" w:rsidR="00727F7B" w:rsidRPr="00306D37" w:rsidRDefault="00727F7B" w:rsidP="00BF7CF1">
            <w:pPr>
              <w:spacing w:before="120" w:after="120"/>
              <w:rPr>
                <w:rFonts w:cstheme="minorHAnsi"/>
                <w:b/>
                <w:bCs/>
                <w:lang w:val="sk-SK"/>
              </w:rPr>
            </w:pPr>
            <w:r w:rsidRPr="00306D37">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12CCAD20" w14:textId="47FBB5DA" w:rsidR="00727F7B" w:rsidRPr="00306D37" w:rsidRDefault="00727F7B" w:rsidP="00BF7CF1">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w:t>
            </w:r>
            <w:r w:rsidR="00AD1473" w:rsidRPr="00306D37">
              <w:rPr>
                <w:rFonts w:cstheme="minorHAnsi"/>
                <w:lang w:val="sk-SK"/>
              </w:rPr>
              <w:t>kapacita nového</w:t>
            </w:r>
            <w:r w:rsidRPr="00306D37">
              <w:rPr>
                <w:rFonts w:cstheme="minorHAnsi"/>
                <w:lang w:val="sk-SK"/>
              </w:rPr>
              <w:t xml:space="preserve"> zariadenia na </w:t>
            </w:r>
            <w:r w:rsidR="00594829" w:rsidRPr="00306D37">
              <w:rPr>
                <w:rFonts w:cstheme="minorHAnsi"/>
                <w:lang w:val="sk-SK"/>
              </w:rPr>
              <w:t xml:space="preserve">uskladňovanie </w:t>
            </w:r>
            <w:r w:rsidR="00AD1473" w:rsidRPr="00306D37">
              <w:rPr>
                <w:rFonts w:cstheme="minorHAnsi"/>
                <w:lang w:val="sk-SK"/>
              </w:rPr>
              <w:t>elektriny</w:t>
            </w:r>
            <w:r w:rsidRPr="00306D37">
              <w:rPr>
                <w:rFonts w:cstheme="minorHAnsi"/>
                <w:lang w:val="sk-SK"/>
              </w:rPr>
              <w:t xml:space="preserve">, ktoré tvorí predmet projektu, ako aj dokumentáciou preukazujúcou pripojenie zariadenia do distribučnej/prenosovej sústavy. </w:t>
            </w:r>
          </w:p>
          <w:p w14:paraId="511A65F6" w14:textId="04EA6295" w:rsidR="00727F7B" w:rsidRPr="00306D37" w:rsidRDefault="00AD1473" w:rsidP="00BF7CF1">
            <w:pPr>
              <w:spacing w:before="120" w:after="120"/>
              <w:jc w:val="both"/>
              <w:rPr>
                <w:rFonts w:cstheme="minorHAnsi"/>
                <w:lang w:val="sk-SK"/>
              </w:rPr>
            </w:pPr>
            <w:r w:rsidRPr="00306D37">
              <w:rPr>
                <w:rFonts w:cstheme="minorHAnsi"/>
                <w:lang w:val="sk-SK"/>
              </w:rPr>
              <w:t>Napr. úspešne vykonaná funkčná skúška dodávateľom batériového systému potvrdená odovzdávacím protokolom,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727F7B" w:rsidRPr="00306D37" w14:paraId="3ACA14EE"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64D7710F" w14:textId="77777777" w:rsidR="00727F7B" w:rsidRPr="00306D37" w:rsidRDefault="00727F7B" w:rsidP="00BF7CF1">
            <w:pPr>
              <w:spacing w:before="120" w:after="120"/>
              <w:rPr>
                <w:rFonts w:cstheme="minorHAnsi"/>
                <w:b/>
                <w:bCs/>
                <w:lang w:val="sk-SK"/>
              </w:rPr>
            </w:pPr>
            <w:r w:rsidRPr="00306D37">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81939C5" w14:textId="77777777" w:rsidR="00727F7B" w:rsidRPr="00306D37" w:rsidRDefault="00727F7B" w:rsidP="00BF7CF1">
            <w:pPr>
              <w:spacing w:before="120" w:after="120"/>
              <w:jc w:val="both"/>
              <w:rPr>
                <w:rFonts w:cstheme="minorHAnsi"/>
                <w:lang w:val="sk-SK"/>
              </w:rPr>
            </w:pPr>
            <w:r w:rsidRPr="00306D37">
              <w:rPr>
                <w:rFonts w:cstheme="minorHAnsi"/>
                <w:lang w:val="sk-SK"/>
              </w:rPr>
              <w:t>áno</w:t>
            </w:r>
          </w:p>
        </w:tc>
      </w:tr>
    </w:tbl>
    <w:p w14:paraId="6A7B0AA1" w14:textId="77777777" w:rsidR="001D5FCA" w:rsidRPr="00306D37" w:rsidRDefault="001D5FCA" w:rsidP="00311447"/>
    <w:tbl>
      <w:tblPr>
        <w:tblStyle w:val="Mriekatabuky"/>
        <w:tblW w:w="10485" w:type="dxa"/>
        <w:tblInd w:w="0" w:type="dxa"/>
        <w:tblLook w:val="04A0" w:firstRow="1" w:lastRow="0" w:firstColumn="1" w:lastColumn="0" w:noHBand="0" w:noVBand="1"/>
      </w:tblPr>
      <w:tblGrid>
        <w:gridCol w:w="1438"/>
        <w:gridCol w:w="9047"/>
      </w:tblGrid>
      <w:tr w:rsidR="006953AD" w:rsidRPr="00306D37" w14:paraId="56B6E7B6" w14:textId="77777777" w:rsidTr="00FE7832">
        <w:tc>
          <w:tcPr>
            <w:tcW w:w="1438" w:type="dxa"/>
            <w:shd w:val="clear" w:color="auto" w:fill="A8D08D" w:themeFill="accent6" w:themeFillTint="99"/>
          </w:tcPr>
          <w:p w14:paraId="26673AD9" w14:textId="50F08DE1" w:rsidR="006953AD" w:rsidRPr="00306D37" w:rsidRDefault="006953AD"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Pr>
          <w:p w14:paraId="48522D48" w14:textId="223D8611" w:rsidR="006953AD" w:rsidRPr="00306D37" w:rsidRDefault="006953AD" w:rsidP="00554CE1">
            <w:pPr>
              <w:pStyle w:val="Nadpis1"/>
              <w:spacing w:before="120" w:after="120"/>
              <w:jc w:val="left"/>
              <w:outlineLvl w:val="0"/>
              <w:rPr>
                <w:rFonts w:cstheme="minorHAnsi"/>
                <w:b/>
                <w:bCs/>
                <w:lang w:val="sk-SK"/>
              </w:rPr>
            </w:pPr>
            <w:bookmarkStart w:id="3" w:name="_Modernizovaný_inštalovaný_výkon"/>
            <w:bookmarkEnd w:id="3"/>
            <w:r w:rsidRPr="00306D37">
              <w:rPr>
                <w:rFonts w:asciiTheme="minorHAnsi" w:hAnsiTheme="minorHAnsi" w:cstheme="minorHAnsi"/>
                <w:b/>
                <w:bCs/>
                <w:color w:val="auto"/>
                <w:sz w:val="22"/>
                <w:lang w:val="sk-SK"/>
              </w:rPr>
              <w:t xml:space="preserve">Modernizovaný inštalovaný výkon pre obnoviteľnú energiu </w:t>
            </w:r>
          </w:p>
        </w:tc>
      </w:tr>
      <w:tr w:rsidR="006953AD" w:rsidRPr="00306D37" w14:paraId="53D13915" w14:textId="77777777" w:rsidTr="00FE7832">
        <w:tc>
          <w:tcPr>
            <w:tcW w:w="1438" w:type="dxa"/>
            <w:shd w:val="clear" w:color="auto" w:fill="538135" w:themeFill="accent6" w:themeFillShade="BF"/>
          </w:tcPr>
          <w:p w14:paraId="41E41299" w14:textId="536A192F" w:rsidR="006953AD" w:rsidRPr="00306D37" w:rsidRDefault="006953AD" w:rsidP="00554CE1">
            <w:pPr>
              <w:spacing w:before="120" w:after="120"/>
              <w:rPr>
                <w:lang w:val="sk-SK"/>
              </w:rPr>
            </w:pPr>
            <w:r w:rsidRPr="00306D37">
              <w:rPr>
                <w:rFonts w:cstheme="minorHAnsi"/>
                <w:b/>
                <w:bCs/>
                <w:lang w:val="sk-SK"/>
              </w:rPr>
              <w:t>Merná jednotka</w:t>
            </w:r>
          </w:p>
        </w:tc>
        <w:tc>
          <w:tcPr>
            <w:tcW w:w="9047" w:type="dxa"/>
            <w:vAlign w:val="center"/>
          </w:tcPr>
          <w:p w14:paraId="7D464275" w14:textId="2D4D070E" w:rsidR="006953AD" w:rsidRPr="00306D37" w:rsidRDefault="006953AD" w:rsidP="006953AD">
            <w:pPr>
              <w:jc w:val="both"/>
              <w:rPr>
                <w:lang w:val="sk-SK"/>
              </w:rPr>
            </w:pPr>
            <w:r w:rsidRPr="00306D37">
              <w:rPr>
                <w:rFonts w:cstheme="minorHAnsi"/>
                <w:b/>
                <w:bCs/>
                <w:lang w:val="sk-SK"/>
              </w:rPr>
              <w:t>MW</w:t>
            </w:r>
          </w:p>
        </w:tc>
      </w:tr>
      <w:tr w:rsidR="006953AD" w:rsidRPr="00306D37" w14:paraId="55CAAE47" w14:textId="77777777" w:rsidTr="00FE7832">
        <w:tc>
          <w:tcPr>
            <w:tcW w:w="1438" w:type="dxa"/>
            <w:shd w:val="clear" w:color="auto" w:fill="FFFF00"/>
          </w:tcPr>
          <w:p w14:paraId="1C87CF12" w14:textId="4B88E619" w:rsidR="006953AD" w:rsidRPr="00306D37" w:rsidRDefault="006953AD" w:rsidP="00554CE1">
            <w:pPr>
              <w:spacing w:before="120" w:after="120"/>
              <w:rPr>
                <w:lang w:val="sk-SK"/>
              </w:rPr>
            </w:pPr>
            <w:r w:rsidRPr="00306D37">
              <w:rPr>
                <w:rFonts w:cstheme="minorHAnsi"/>
                <w:b/>
                <w:bCs/>
                <w:lang w:val="sk-SK"/>
              </w:rPr>
              <w:t>Definícia MU</w:t>
            </w:r>
          </w:p>
        </w:tc>
        <w:tc>
          <w:tcPr>
            <w:tcW w:w="9047" w:type="dxa"/>
          </w:tcPr>
          <w:p w14:paraId="7F14657F" w14:textId="68EAB375" w:rsidR="006953AD" w:rsidRPr="00306D37" w:rsidRDefault="006953AD" w:rsidP="006953AD">
            <w:pPr>
              <w:spacing w:before="120" w:after="120"/>
              <w:jc w:val="both"/>
              <w:rPr>
                <w:rFonts w:cstheme="minorHAnsi"/>
                <w:lang w:val="sk-SK"/>
              </w:rPr>
            </w:pPr>
            <w:r w:rsidRPr="00306D37">
              <w:rPr>
                <w:rFonts w:cstheme="minorHAnsi"/>
                <w:lang w:val="sk-SK"/>
              </w:rPr>
              <w:t xml:space="preserve">Do ukazovateľa sa vykazuje inštalovaný výkon pre obnoviteľnú energiu, ktorý bol modernizovaný v dôsledku realizácie projektu a zároveň pripojený do distribučnej/prenosovej sústavy na území Slovenskej republiky (tzn. obnoviteľný zdroj energie je prevádzkyschopný, t.j. zariadenie bolo uvedené do prevádzky alebo je pripravené na uvedenie do prevádzky). </w:t>
            </w:r>
          </w:p>
          <w:p w14:paraId="4C86A8EE" w14:textId="309B2046" w:rsidR="006953AD" w:rsidRPr="00306D37" w:rsidRDefault="006953AD" w:rsidP="006953AD">
            <w:pPr>
              <w:spacing w:before="120" w:after="120"/>
              <w:jc w:val="both"/>
              <w:rPr>
                <w:rFonts w:cstheme="minorHAnsi"/>
                <w:lang w:val="sk-SK"/>
              </w:rPr>
            </w:pPr>
            <w:r w:rsidRPr="00306D37">
              <w:rPr>
                <w:rFonts w:cstheme="minorHAnsi"/>
                <w:lang w:val="sk-SK"/>
              </w:rPr>
              <w:t>Modernizovaným</w:t>
            </w:r>
            <w:r w:rsidRPr="00306D37">
              <w:rPr>
                <w:rFonts w:cstheme="minorHAnsi"/>
                <w:lang w:val="sk-SK" w:eastAsia="cs-CZ"/>
              </w:rPr>
              <w:t xml:space="preserve"> inštalovaným výkon</w:t>
            </w:r>
            <w:r w:rsidR="00BB6E40" w:rsidRPr="00306D37">
              <w:rPr>
                <w:rFonts w:cstheme="minorHAnsi"/>
                <w:lang w:val="sk-SK" w:eastAsia="cs-CZ"/>
              </w:rPr>
              <w:t>om</w:t>
            </w:r>
            <w:r w:rsidRPr="00306D37">
              <w:rPr>
                <w:rFonts w:cstheme="minorHAnsi"/>
                <w:lang w:val="sk-SK" w:eastAsia="cs-CZ"/>
              </w:rPr>
              <w:t xml:space="preserve"> zariadenia na výrobu elektriny z OZE sa v prípade </w:t>
            </w:r>
            <w:r w:rsidRPr="00306D37">
              <w:rPr>
                <w:rFonts w:cstheme="minorHAnsi"/>
                <w:lang w:val="sk-SK"/>
              </w:rPr>
              <w:t xml:space="preserve">modernizácie existujúcich zariadení, </w:t>
            </w:r>
            <w:r w:rsidRPr="00306D37">
              <w:rPr>
                <w:rFonts w:cstheme="minorHAnsi"/>
                <w:lang w:val="sk-SK" w:eastAsia="cs-CZ"/>
              </w:rPr>
              <w:t xml:space="preserve">ktoré tvoria predmet podporeného </w:t>
            </w:r>
            <w:r w:rsidRPr="00306D37">
              <w:rPr>
                <w:rFonts w:cstheme="minorHAnsi"/>
                <w:lang w:val="sk-SK"/>
              </w:rPr>
              <w:t>projektu, rozumie hodnota modernizovaného inštalovaného výkonu v MW pri zariadeniach na výrobu elektriny z OZE.</w:t>
            </w:r>
          </w:p>
          <w:p w14:paraId="650B8C99" w14:textId="77777777" w:rsidR="006953AD" w:rsidRPr="00306D37" w:rsidRDefault="006953AD">
            <w:pPr>
              <w:spacing w:before="120" w:after="120"/>
              <w:jc w:val="both"/>
              <w:rPr>
                <w:rFonts w:cstheme="minorHAnsi"/>
                <w:lang w:val="sk-SK"/>
              </w:rPr>
            </w:pPr>
            <w:r w:rsidRPr="00306D37">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7744A0A2" w14:textId="6BFBC2CD" w:rsidR="006953AD" w:rsidRPr="00306D37" w:rsidRDefault="006953AD" w:rsidP="00BB6E40">
            <w:pPr>
              <w:jc w:val="both"/>
              <w:rPr>
                <w:lang w:val="sk-SK"/>
              </w:rPr>
            </w:pPr>
            <w:r w:rsidRPr="00306D37">
              <w:rPr>
                <w:rFonts w:cstheme="minorHAnsi"/>
                <w:lang w:val="sk-SK"/>
              </w:rPr>
              <w:t xml:space="preserve">Do ukazovateľa sa vykazuje modernizovaný inštalovaný výkon, ktorý je výsledkom realizácie projektov podporených v rámci Investície 2: </w:t>
            </w:r>
            <w:r w:rsidRPr="00306D37">
              <w:rPr>
                <w:rFonts w:cstheme="minorHAnsi"/>
                <w:b/>
                <w:lang w:val="sk-SK"/>
              </w:rPr>
              <w:t>Modernizácia existujúcich zdrojov elektriny z OZE („repowering“)</w:t>
            </w:r>
            <w:r w:rsidR="00BB6E40" w:rsidRPr="00306D37">
              <w:rPr>
                <w:rFonts w:cstheme="minorHAnsi"/>
                <w:b/>
                <w:lang w:val="sk-SK"/>
              </w:rPr>
              <w:t xml:space="preserve"> </w:t>
            </w:r>
            <w:r w:rsidR="00BB6E40" w:rsidRPr="00306D37">
              <w:rPr>
                <w:rFonts w:cstheme="minorHAnsi"/>
                <w:lang w:val="sk-SK"/>
              </w:rPr>
              <w:t>a ktorý je pripojený do distribučnej/prenosovej sústavy na území Slovenskej republiky.</w:t>
            </w:r>
            <w:r w:rsidR="00BB6E40" w:rsidRPr="00306D37">
              <w:rPr>
                <w:rFonts w:cstheme="minorHAnsi"/>
                <w:b/>
                <w:lang w:val="sk-SK"/>
              </w:rPr>
              <w:t xml:space="preserve"> </w:t>
            </w:r>
          </w:p>
        </w:tc>
      </w:tr>
      <w:tr w:rsidR="006953AD" w:rsidRPr="00306D37" w14:paraId="76E4EFE2" w14:textId="77777777" w:rsidTr="00FE7832">
        <w:tc>
          <w:tcPr>
            <w:tcW w:w="1438" w:type="dxa"/>
            <w:shd w:val="clear" w:color="auto" w:fill="FFC000"/>
          </w:tcPr>
          <w:p w14:paraId="5B8CB9ED" w14:textId="794D5674" w:rsidR="006953AD" w:rsidRPr="00306D37" w:rsidRDefault="006953AD" w:rsidP="00554CE1">
            <w:pPr>
              <w:spacing w:before="120" w:after="120"/>
              <w:rPr>
                <w:lang w:val="sk-SK"/>
              </w:rPr>
            </w:pPr>
            <w:r w:rsidRPr="00306D37">
              <w:rPr>
                <w:rFonts w:cstheme="minorHAnsi"/>
                <w:b/>
                <w:bCs/>
                <w:lang w:val="sk-SK"/>
              </w:rPr>
              <w:t>Čas plnenia</w:t>
            </w:r>
          </w:p>
        </w:tc>
        <w:tc>
          <w:tcPr>
            <w:tcW w:w="9047" w:type="dxa"/>
          </w:tcPr>
          <w:p w14:paraId="2FFCEC36" w14:textId="1A0735E5" w:rsidR="006953AD" w:rsidRPr="00306D37" w:rsidRDefault="006953AD" w:rsidP="006953AD">
            <w:pPr>
              <w:jc w:val="both"/>
              <w:rPr>
                <w:lang w:val="sk-SK"/>
              </w:rPr>
            </w:pPr>
            <w:r w:rsidRPr="00306D37">
              <w:rPr>
                <w:rFonts w:cstheme="minorHAnsi"/>
                <w:lang w:val="sk-SK"/>
              </w:rPr>
              <w:t xml:space="preserve">K dátumu ukončenia vecnej realizácie projektu. </w:t>
            </w:r>
          </w:p>
        </w:tc>
      </w:tr>
      <w:tr w:rsidR="006953AD" w:rsidRPr="00306D37" w14:paraId="6E332E1F" w14:textId="77777777" w:rsidTr="00FE7832">
        <w:tc>
          <w:tcPr>
            <w:tcW w:w="1438" w:type="dxa"/>
            <w:shd w:val="clear" w:color="auto" w:fill="C45911" w:themeFill="accent2" w:themeFillShade="BF"/>
          </w:tcPr>
          <w:p w14:paraId="47D39ECC" w14:textId="74565567" w:rsidR="006953AD" w:rsidRPr="00306D37" w:rsidRDefault="006953AD" w:rsidP="00554CE1">
            <w:pPr>
              <w:spacing w:before="120" w:after="120"/>
              <w:rPr>
                <w:lang w:val="sk-SK"/>
              </w:rPr>
            </w:pPr>
            <w:r w:rsidRPr="00306D37">
              <w:rPr>
                <w:rFonts w:cstheme="minorHAnsi"/>
                <w:b/>
                <w:bCs/>
                <w:lang w:val="sk-SK"/>
              </w:rPr>
              <w:t>Preukázanie dosiahnutej hodnoty MU/doklady preukazujúce plnenie MU</w:t>
            </w:r>
          </w:p>
        </w:tc>
        <w:tc>
          <w:tcPr>
            <w:tcW w:w="9047" w:type="dxa"/>
          </w:tcPr>
          <w:p w14:paraId="21AB61EB" w14:textId="4A31F5D8" w:rsidR="006953AD" w:rsidRPr="00306D37" w:rsidRDefault="006953AD" w:rsidP="006953AD">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modernizovaný inštalovaný výkon zariadenia OZE, ktoré tvorí predmet projektu, ako aj dokumentáciou preukazujúcou pripojenie zariadenia do distribučnej/prenosovej sústavy. </w:t>
            </w:r>
          </w:p>
          <w:p w14:paraId="054381DE" w14:textId="05EF9A45" w:rsidR="006953AD" w:rsidRPr="00306D37" w:rsidRDefault="006953AD" w:rsidP="00BB6E40">
            <w:pPr>
              <w:jc w:val="both"/>
              <w:rPr>
                <w:lang w:val="sk-SK"/>
              </w:rPr>
            </w:pPr>
            <w:r w:rsidRPr="00306D37">
              <w:rPr>
                <w:rFonts w:cstheme="minorHAnsi"/>
                <w:lang w:val="sk-SK"/>
              </w:rPr>
              <w:t>Napr. právoplatné kolaudačné rozhodnutie, ktorým bolo povolené trvalé užívanie zariadenia výrobcu elektriny z OZE a/alebo protokol o úspešne vykonanej funkčnej skúške pripojenia zariadenia výrobcu elektriny z OZE do sústavy, prípadne iné doplňujúce dokumenty preukazujúce modernizácia tých zariadení, ktoré prijímateľ popisuje v projekte a predstavovali predmet projektu, napr. dodacie listy, technické listy zariadení, doklady preukazujúce technické parametre zariadení a iné.</w:t>
            </w:r>
          </w:p>
        </w:tc>
      </w:tr>
      <w:tr w:rsidR="006953AD" w:rsidRPr="00306D37" w14:paraId="48E8B432" w14:textId="77777777" w:rsidTr="008231BB">
        <w:tc>
          <w:tcPr>
            <w:tcW w:w="1438" w:type="dxa"/>
            <w:shd w:val="clear" w:color="auto" w:fill="FF0000"/>
          </w:tcPr>
          <w:p w14:paraId="3C7D400A" w14:textId="40D24DED" w:rsidR="006953AD" w:rsidRPr="00306D37" w:rsidRDefault="006953AD" w:rsidP="00554CE1">
            <w:pPr>
              <w:spacing w:before="120" w:after="120"/>
              <w:rPr>
                <w:lang w:val="sk-SK"/>
              </w:rPr>
            </w:pPr>
            <w:r w:rsidRPr="00306D37">
              <w:rPr>
                <w:rFonts w:cstheme="minorHAnsi"/>
                <w:b/>
                <w:bCs/>
                <w:lang w:val="sk-SK"/>
              </w:rPr>
              <w:lastRenderedPageBreak/>
              <w:t>MU sankčného mechanizmu (áno/nie)</w:t>
            </w:r>
          </w:p>
        </w:tc>
        <w:tc>
          <w:tcPr>
            <w:tcW w:w="9047" w:type="dxa"/>
          </w:tcPr>
          <w:p w14:paraId="037BEDB1" w14:textId="1E7C3720" w:rsidR="006953AD" w:rsidRPr="00306D37" w:rsidRDefault="003A6757" w:rsidP="006953AD">
            <w:pPr>
              <w:jc w:val="both"/>
              <w:rPr>
                <w:lang w:val="sk-SK"/>
              </w:rPr>
            </w:pPr>
            <w:r w:rsidRPr="00306D37">
              <w:rPr>
                <w:rFonts w:cstheme="minorHAnsi"/>
                <w:lang w:val="sk-SK"/>
              </w:rPr>
              <w:t>áno</w:t>
            </w:r>
          </w:p>
        </w:tc>
      </w:tr>
    </w:tbl>
    <w:p w14:paraId="161FE968" w14:textId="7022650D" w:rsidR="009C20F7" w:rsidRPr="00306D37" w:rsidRDefault="009C20F7" w:rsidP="00311447"/>
    <w:tbl>
      <w:tblPr>
        <w:tblStyle w:val="Mriekatabuky"/>
        <w:tblW w:w="10485" w:type="dxa"/>
        <w:tblInd w:w="0" w:type="dxa"/>
        <w:tblLook w:val="04A0" w:firstRow="1" w:lastRow="0" w:firstColumn="1" w:lastColumn="0" w:noHBand="0" w:noVBand="1"/>
      </w:tblPr>
      <w:tblGrid>
        <w:gridCol w:w="1438"/>
        <w:gridCol w:w="9047"/>
      </w:tblGrid>
      <w:tr w:rsidR="00A56393" w:rsidRPr="00306D37" w14:paraId="2FC13F8C" w14:textId="77777777" w:rsidTr="0081135B">
        <w:tc>
          <w:tcPr>
            <w:tcW w:w="1438" w:type="dxa"/>
            <w:shd w:val="clear" w:color="auto" w:fill="A8D08D" w:themeFill="accent6" w:themeFillTint="99"/>
          </w:tcPr>
          <w:p w14:paraId="502C2E9A" w14:textId="77777777" w:rsidR="00A56393" w:rsidRPr="00306D37" w:rsidRDefault="00A56393"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Pr>
          <w:p w14:paraId="4A04A881" w14:textId="04BD14E0" w:rsidR="00A56393" w:rsidRPr="00306D37" w:rsidRDefault="00A56393" w:rsidP="00554CE1">
            <w:pPr>
              <w:pStyle w:val="Nadpis1"/>
              <w:spacing w:before="120" w:after="120"/>
              <w:jc w:val="left"/>
              <w:outlineLvl w:val="0"/>
              <w:rPr>
                <w:rFonts w:cstheme="minorHAnsi"/>
                <w:b/>
                <w:bCs/>
                <w:lang w:val="sk-SK"/>
              </w:rPr>
            </w:pPr>
            <w:bookmarkStart w:id="4" w:name="_Transformovaný_inštalovaný_výkon"/>
            <w:bookmarkEnd w:id="4"/>
            <w:r w:rsidRPr="00306D37">
              <w:rPr>
                <w:rFonts w:asciiTheme="minorHAnsi" w:hAnsiTheme="minorHAnsi" w:cstheme="minorHAnsi"/>
                <w:b/>
                <w:bCs/>
                <w:color w:val="auto"/>
                <w:sz w:val="22"/>
                <w:lang w:val="sk-SK"/>
              </w:rPr>
              <w:t xml:space="preserve">Transformovaný inštalovaný výkon pre obnoviteľnú energiu </w:t>
            </w:r>
          </w:p>
        </w:tc>
      </w:tr>
      <w:tr w:rsidR="00A56393" w:rsidRPr="00306D37" w14:paraId="4338E50B" w14:textId="77777777" w:rsidTr="0081135B">
        <w:tc>
          <w:tcPr>
            <w:tcW w:w="1438" w:type="dxa"/>
            <w:shd w:val="clear" w:color="auto" w:fill="538135" w:themeFill="accent6" w:themeFillShade="BF"/>
          </w:tcPr>
          <w:p w14:paraId="23AF99CE" w14:textId="77777777" w:rsidR="00A56393" w:rsidRPr="00306D37" w:rsidRDefault="00A56393" w:rsidP="00554CE1">
            <w:pPr>
              <w:spacing w:before="120" w:after="120"/>
              <w:rPr>
                <w:lang w:val="sk-SK"/>
              </w:rPr>
            </w:pPr>
            <w:r w:rsidRPr="00306D37">
              <w:rPr>
                <w:rFonts w:cstheme="minorHAnsi"/>
                <w:b/>
                <w:bCs/>
                <w:lang w:val="sk-SK"/>
              </w:rPr>
              <w:t>Merná jednotka</w:t>
            </w:r>
          </w:p>
        </w:tc>
        <w:tc>
          <w:tcPr>
            <w:tcW w:w="9047" w:type="dxa"/>
            <w:vAlign w:val="center"/>
          </w:tcPr>
          <w:p w14:paraId="22AC334D" w14:textId="77777777" w:rsidR="00A56393" w:rsidRPr="00306D37" w:rsidRDefault="00A56393" w:rsidP="0081135B">
            <w:pPr>
              <w:jc w:val="both"/>
              <w:rPr>
                <w:lang w:val="sk-SK"/>
              </w:rPr>
            </w:pPr>
            <w:r w:rsidRPr="00306D37">
              <w:rPr>
                <w:rFonts w:cstheme="minorHAnsi"/>
                <w:b/>
                <w:bCs/>
                <w:lang w:val="sk-SK"/>
              </w:rPr>
              <w:t>MW</w:t>
            </w:r>
          </w:p>
        </w:tc>
      </w:tr>
      <w:tr w:rsidR="00A56393" w:rsidRPr="00306D37" w14:paraId="33FD2AAA" w14:textId="77777777" w:rsidTr="0081135B">
        <w:tc>
          <w:tcPr>
            <w:tcW w:w="1438" w:type="dxa"/>
            <w:shd w:val="clear" w:color="auto" w:fill="FFFF00"/>
          </w:tcPr>
          <w:p w14:paraId="78B7A930" w14:textId="77777777" w:rsidR="00A56393" w:rsidRPr="00306D37" w:rsidRDefault="00A56393" w:rsidP="00554CE1">
            <w:pPr>
              <w:spacing w:before="120" w:after="120"/>
              <w:rPr>
                <w:lang w:val="sk-SK"/>
              </w:rPr>
            </w:pPr>
            <w:r w:rsidRPr="00306D37">
              <w:rPr>
                <w:rFonts w:cstheme="minorHAnsi"/>
                <w:b/>
                <w:bCs/>
                <w:lang w:val="sk-SK"/>
              </w:rPr>
              <w:t>Definícia MU</w:t>
            </w:r>
          </w:p>
        </w:tc>
        <w:tc>
          <w:tcPr>
            <w:tcW w:w="9047" w:type="dxa"/>
          </w:tcPr>
          <w:p w14:paraId="38E2A09B" w14:textId="4E512196" w:rsidR="00A56393" w:rsidRPr="00306D37" w:rsidRDefault="00A56393" w:rsidP="0081135B">
            <w:pPr>
              <w:spacing w:before="120" w:after="120"/>
              <w:jc w:val="both"/>
              <w:rPr>
                <w:rFonts w:cstheme="minorHAnsi"/>
                <w:lang w:val="sk-SK"/>
              </w:rPr>
            </w:pPr>
            <w:r w:rsidRPr="00306D37">
              <w:rPr>
                <w:rFonts w:cstheme="minorHAnsi"/>
                <w:lang w:val="sk-SK"/>
              </w:rPr>
              <w:t>Do ukazovateľa sa vykazuje inštalovaný výkon pre obnoviteľnú energiu, ktorý bol transformovaný v dôsledku realizácie projektu a</w:t>
            </w:r>
            <w:r w:rsidR="002D1B21" w:rsidRPr="00306D37">
              <w:rPr>
                <w:rFonts w:cstheme="minorHAnsi"/>
                <w:lang w:val="sk-SK"/>
              </w:rPr>
              <w:t xml:space="preserve"> pred realizáciou projektu </w:t>
            </w:r>
            <w:r w:rsidR="00A37945" w:rsidRPr="00306D37">
              <w:rPr>
                <w:rFonts w:cstheme="minorHAnsi"/>
                <w:lang w:val="sk-SK"/>
              </w:rPr>
              <w:t xml:space="preserve">bol </w:t>
            </w:r>
            <w:r w:rsidRPr="00306D37">
              <w:rPr>
                <w:rFonts w:cstheme="minorHAnsi"/>
                <w:lang w:val="sk-SK"/>
              </w:rPr>
              <w:t xml:space="preserve">pripojený do distribučnej/prenosovej sústavy na území Slovenskej republiky (tzn. obnoviteľný zdroj energie je prevádzkyschopný, t.j. zariadenie bolo uvedené do prevádzky alebo je pripravené na uvedenie do prevádzky). </w:t>
            </w:r>
          </w:p>
          <w:p w14:paraId="6938320C" w14:textId="5D961D9A" w:rsidR="00A56393" w:rsidRPr="00306D37" w:rsidRDefault="002D1B21" w:rsidP="0081135B">
            <w:pPr>
              <w:spacing w:before="120" w:after="120"/>
              <w:jc w:val="both"/>
              <w:rPr>
                <w:rFonts w:cstheme="minorHAnsi"/>
                <w:lang w:val="sk-SK" w:eastAsia="cs-CZ"/>
              </w:rPr>
            </w:pPr>
            <w:r w:rsidRPr="00306D37">
              <w:rPr>
                <w:rFonts w:cstheme="minorHAnsi"/>
                <w:lang w:val="sk-SK"/>
              </w:rPr>
              <w:t xml:space="preserve">Transformovaným </w:t>
            </w:r>
            <w:r w:rsidR="00A56393" w:rsidRPr="00306D37">
              <w:rPr>
                <w:rFonts w:cstheme="minorHAnsi"/>
                <w:lang w:val="sk-SK" w:eastAsia="cs-CZ"/>
              </w:rPr>
              <w:t>inštalovaným výkon</w:t>
            </w:r>
            <w:r w:rsidR="00A37945" w:rsidRPr="00306D37">
              <w:rPr>
                <w:rFonts w:cstheme="minorHAnsi"/>
                <w:lang w:val="sk-SK" w:eastAsia="cs-CZ"/>
              </w:rPr>
              <w:t>om</w:t>
            </w:r>
            <w:r w:rsidR="00A56393" w:rsidRPr="00306D37">
              <w:rPr>
                <w:rFonts w:cstheme="minorHAnsi"/>
                <w:lang w:val="sk-SK" w:eastAsia="cs-CZ"/>
              </w:rPr>
              <w:t xml:space="preserve"> zariadenia na výrobu elektriny z</w:t>
            </w:r>
            <w:r w:rsidR="00A37945" w:rsidRPr="00306D37">
              <w:rPr>
                <w:rFonts w:cstheme="minorHAnsi"/>
                <w:lang w:val="sk-SK" w:eastAsia="cs-CZ"/>
              </w:rPr>
              <w:t> </w:t>
            </w:r>
            <w:r w:rsidR="00A56393" w:rsidRPr="00306D37">
              <w:rPr>
                <w:rFonts w:cstheme="minorHAnsi"/>
                <w:lang w:val="sk-SK" w:eastAsia="cs-CZ"/>
              </w:rPr>
              <w:t>OZE</w:t>
            </w:r>
            <w:r w:rsidR="00A37945" w:rsidRPr="00306D37">
              <w:rPr>
                <w:rFonts w:cstheme="minorHAnsi"/>
                <w:lang w:val="sk-SK" w:eastAsia="cs-CZ"/>
              </w:rPr>
              <w:t xml:space="preserve">, sa rozumie hodnota inštalovaného výkonu zariadenia na výrobu elektriny z OZE v MW pred realizáciou projektu, ktoré bolo </w:t>
            </w:r>
            <w:r w:rsidR="00AA39FE" w:rsidRPr="00306D37">
              <w:rPr>
                <w:rFonts w:cstheme="minorHAnsi"/>
                <w:lang w:val="sk-SK" w:eastAsia="cs-CZ"/>
              </w:rPr>
              <w:t xml:space="preserve">v dôsledku realizácie projektu </w:t>
            </w:r>
            <w:r w:rsidR="00A37945" w:rsidRPr="00306D37">
              <w:rPr>
                <w:rFonts w:cstheme="minorHAnsi"/>
                <w:lang w:val="sk-SK" w:eastAsia="cs-CZ"/>
              </w:rPr>
              <w:t>transformované z pôvodnej bioplynovej stanice vyrábajúcej elektrinu z OZE na zariadenie vyrábajúce biometán</w:t>
            </w:r>
            <w:r w:rsidR="00A56393" w:rsidRPr="00306D37">
              <w:rPr>
                <w:rFonts w:cstheme="minorHAnsi"/>
                <w:lang w:val="sk-SK"/>
              </w:rPr>
              <w:t>.</w:t>
            </w:r>
          </w:p>
          <w:p w14:paraId="081BF7C6" w14:textId="4DE99504" w:rsidR="00A56393" w:rsidRPr="00306D37" w:rsidRDefault="00A56393" w:rsidP="00AA39FE">
            <w:pPr>
              <w:spacing w:before="120" w:after="120"/>
              <w:jc w:val="both"/>
              <w:rPr>
                <w:rFonts w:cstheme="minorHAnsi"/>
                <w:lang w:val="sk-SK"/>
              </w:rPr>
            </w:pPr>
            <w:r w:rsidRPr="00306D37">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A56393" w:rsidRPr="00306D37" w14:paraId="0627FBA3" w14:textId="77777777" w:rsidTr="0081135B">
        <w:tc>
          <w:tcPr>
            <w:tcW w:w="1438" w:type="dxa"/>
            <w:shd w:val="clear" w:color="auto" w:fill="FFC000"/>
          </w:tcPr>
          <w:p w14:paraId="125A9D64" w14:textId="77777777" w:rsidR="00A56393" w:rsidRPr="00306D37" w:rsidRDefault="00A56393" w:rsidP="00554CE1">
            <w:pPr>
              <w:spacing w:before="120" w:after="120"/>
              <w:rPr>
                <w:lang w:val="sk-SK"/>
              </w:rPr>
            </w:pPr>
            <w:r w:rsidRPr="00306D37">
              <w:rPr>
                <w:rFonts w:cstheme="minorHAnsi"/>
                <w:b/>
                <w:bCs/>
                <w:lang w:val="sk-SK"/>
              </w:rPr>
              <w:t>Čas plnenia</w:t>
            </w:r>
          </w:p>
        </w:tc>
        <w:tc>
          <w:tcPr>
            <w:tcW w:w="9047" w:type="dxa"/>
          </w:tcPr>
          <w:p w14:paraId="3954D2CE" w14:textId="77777777" w:rsidR="00A56393" w:rsidRPr="00306D37" w:rsidRDefault="00A56393" w:rsidP="0081135B">
            <w:pPr>
              <w:jc w:val="both"/>
              <w:rPr>
                <w:lang w:val="sk-SK"/>
              </w:rPr>
            </w:pPr>
            <w:r w:rsidRPr="00306D37">
              <w:rPr>
                <w:rFonts w:cstheme="minorHAnsi"/>
                <w:lang w:val="sk-SK"/>
              </w:rPr>
              <w:t xml:space="preserve">K dátumu ukončenia vecnej realizácie projektu. </w:t>
            </w:r>
          </w:p>
        </w:tc>
      </w:tr>
      <w:tr w:rsidR="00A56393" w:rsidRPr="00306D37" w14:paraId="35230440" w14:textId="77777777" w:rsidTr="0081135B">
        <w:tc>
          <w:tcPr>
            <w:tcW w:w="1438" w:type="dxa"/>
            <w:shd w:val="clear" w:color="auto" w:fill="C45911" w:themeFill="accent2" w:themeFillShade="BF"/>
          </w:tcPr>
          <w:p w14:paraId="46ED44AD" w14:textId="77777777" w:rsidR="00A56393" w:rsidRPr="00306D37" w:rsidRDefault="00A56393" w:rsidP="00554CE1">
            <w:pPr>
              <w:spacing w:before="120" w:after="120"/>
              <w:rPr>
                <w:lang w:val="sk-SK"/>
              </w:rPr>
            </w:pPr>
            <w:r w:rsidRPr="00306D37">
              <w:rPr>
                <w:rFonts w:cstheme="minorHAnsi"/>
                <w:b/>
                <w:bCs/>
                <w:lang w:val="sk-SK"/>
              </w:rPr>
              <w:t>Preukázanie dosiahnutej hodnoty MU/doklady preukazujúce plnenie MU</w:t>
            </w:r>
          </w:p>
        </w:tc>
        <w:tc>
          <w:tcPr>
            <w:tcW w:w="9047" w:type="dxa"/>
          </w:tcPr>
          <w:p w14:paraId="17707DFC" w14:textId="3A16DEB3" w:rsidR="00A56393" w:rsidRPr="00306D37" w:rsidRDefault="00A56393" w:rsidP="0081135B">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w:t>
            </w:r>
            <w:r w:rsidR="00AA39FE" w:rsidRPr="00306D37">
              <w:rPr>
                <w:rFonts w:cstheme="minorHAnsi"/>
                <w:lang w:val="sk-SK"/>
              </w:rPr>
              <w:t>transformovaný</w:t>
            </w:r>
            <w:r w:rsidRPr="00306D37">
              <w:rPr>
                <w:rFonts w:cstheme="minorHAnsi"/>
                <w:lang w:val="sk-SK"/>
              </w:rPr>
              <w:t xml:space="preserve"> inštalovaný výkon zariadenia OZE, ktoré tvorí predmet projektu, ako aj dokumentáciou preukazujúcou pripojenie zariadenia do </w:t>
            </w:r>
            <w:r w:rsidR="009C66F2" w:rsidRPr="00306D37">
              <w:rPr>
                <w:rFonts w:cstheme="minorHAnsi"/>
                <w:lang w:val="sk-SK"/>
              </w:rPr>
              <w:t>distribučnej/prenosovej sústavy</w:t>
            </w:r>
            <w:r w:rsidRPr="00306D37">
              <w:rPr>
                <w:rFonts w:cstheme="minorHAnsi"/>
                <w:lang w:val="sk-SK"/>
              </w:rPr>
              <w:t xml:space="preserve">. </w:t>
            </w:r>
          </w:p>
          <w:p w14:paraId="519DFDEB" w14:textId="582DF5CA" w:rsidR="00A56393" w:rsidRPr="00306D37" w:rsidRDefault="00A56393" w:rsidP="00A508C3">
            <w:pPr>
              <w:jc w:val="both"/>
              <w:rPr>
                <w:lang w:val="sk-SK"/>
              </w:rPr>
            </w:pPr>
            <w:r w:rsidRPr="00306D37">
              <w:rPr>
                <w:rFonts w:cstheme="minorHAnsi"/>
                <w:lang w:val="sk-SK"/>
              </w:rPr>
              <w:t xml:space="preserve">Napr. právoplatné kolaudačné rozhodnutie, ktorým bolo povolené trvalé užívanie zariadenia </w:t>
            </w:r>
            <w:r w:rsidR="00AA39FE" w:rsidRPr="00306D37">
              <w:rPr>
                <w:rFonts w:cstheme="minorHAnsi"/>
                <w:lang w:val="sk-SK"/>
              </w:rPr>
              <w:t>na výrobu biometánu</w:t>
            </w:r>
            <w:r w:rsidR="00AA39FE" w:rsidRPr="00306D37">
              <w:rPr>
                <w:rFonts w:ascii="Arial Narrow" w:hAnsi="Arial Narrow" w:cstheme="minorHAnsi"/>
                <w:lang w:val="sk-SK" w:eastAsia="cs-CZ"/>
              </w:rPr>
              <w:t xml:space="preserve">, </w:t>
            </w:r>
            <w:r w:rsidRPr="00306D37">
              <w:rPr>
                <w:rFonts w:cstheme="minorHAnsi"/>
                <w:lang w:val="sk-SK"/>
              </w:rPr>
              <w:t xml:space="preserve">podpísaný </w:t>
            </w:r>
            <w:ins w:id="5" w:author="Autor">
              <w:r w:rsidR="00A508C3">
                <w:rPr>
                  <w:rFonts w:cstheme="minorHAnsi"/>
                  <w:lang w:val="sk-SK"/>
                </w:rPr>
                <w:t>p</w:t>
              </w:r>
              <w:r w:rsidR="00A508C3" w:rsidRPr="00A508C3">
                <w:rPr>
                  <w:rFonts w:cstheme="minorHAnsi"/>
                  <w:lang w:val="sk-SK"/>
                </w:rPr>
                <w:t>rotokol o úspešnej funkčnej skúške a o pripojení zariadenia na výrobu biometánu do distribučnej siete</w:t>
              </w:r>
            </w:ins>
            <w:del w:id="6" w:author="Autor">
              <w:r w:rsidRPr="00306D37" w:rsidDel="00A508C3">
                <w:rPr>
                  <w:rFonts w:cstheme="minorHAnsi"/>
                  <w:lang w:val="sk-SK"/>
                </w:rPr>
                <w:delText>odovzdávajúci protokol prevádzkovateľom distribučnej siete a výrobcom biometánu</w:delText>
              </w:r>
              <w:r w:rsidR="00AA39FE" w:rsidRPr="00306D37" w:rsidDel="00A508C3">
                <w:rPr>
                  <w:rFonts w:cstheme="minorHAnsi"/>
                  <w:lang w:val="sk-SK"/>
                </w:rPr>
                <w:delText>, ktorým dochádza k prechodu vlastníckeho práva k prípojke zariadenia na výrobu biometánu na prevádzkovateľa príslušnej distribučnej siete</w:delText>
              </w:r>
            </w:del>
            <w:r w:rsidRPr="00306D37">
              <w:rPr>
                <w:rFonts w:cstheme="minorHAnsi"/>
                <w:lang w:val="sk-SK"/>
              </w:rPr>
              <w:t>, prípadne iné doplňujúce dokumenty preukazujúce transformáciu tých zariadení, ktoré prijímateľ popisuje v projekte a predstavovali predmet projektu, napr. dodacie listy, technické listy zariadení, doklady preukazujúce technické para</w:t>
            </w:r>
            <w:bookmarkStart w:id="7" w:name="_GoBack"/>
            <w:bookmarkEnd w:id="7"/>
            <w:r w:rsidRPr="00306D37">
              <w:rPr>
                <w:rFonts w:cstheme="minorHAnsi"/>
                <w:lang w:val="sk-SK"/>
              </w:rPr>
              <w:t>metre zariadení a iné.</w:t>
            </w:r>
          </w:p>
        </w:tc>
      </w:tr>
      <w:tr w:rsidR="00A56393" w:rsidRPr="00306D37" w14:paraId="2FCA49D4" w14:textId="77777777" w:rsidTr="0081135B">
        <w:tc>
          <w:tcPr>
            <w:tcW w:w="1438" w:type="dxa"/>
            <w:shd w:val="clear" w:color="auto" w:fill="FF0000"/>
          </w:tcPr>
          <w:p w14:paraId="1B66E9F6" w14:textId="77777777" w:rsidR="00A56393" w:rsidRPr="00306D37" w:rsidRDefault="00A56393" w:rsidP="00554CE1">
            <w:pPr>
              <w:spacing w:before="120" w:after="120"/>
              <w:rPr>
                <w:lang w:val="sk-SK"/>
              </w:rPr>
            </w:pPr>
            <w:r w:rsidRPr="00306D37">
              <w:rPr>
                <w:rFonts w:cstheme="minorHAnsi"/>
                <w:b/>
                <w:bCs/>
                <w:lang w:val="sk-SK"/>
              </w:rPr>
              <w:t>MU sankčného mechanizmu (áno/nie)</w:t>
            </w:r>
          </w:p>
        </w:tc>
        <w:tc>
          <w:tcPr>
            <w:tcW w:w="9047" w:type="dxa"/>
          </w:tcPr>
          <w:p w14:paraId="562A4C9F" w14:textId="1A6A496E" w:rsidR="00A56393" w:rsidRPr="00306D37" w:rsidRDefault="003A6757" w:rsidP="0081135B">
            <w:pPr>
              <w:jc w:val="both"/>
              <w:rPr>
                <w:lang w:val="sk-SK"/>
              </w:rPr>
            </w:pPr>
            <w:r w:rsidRPr="00306D37">
              <w:rPr>
                <w:rFonts w:cstheme="minorHAnsi"/>
                <w:lang w:val="sk-SK"/>
              </w:rPr>
              <w:t>áno</w:t>
            </w:r>
          </w:p>
        </w:tc>
      </w:tr>
    </w:tbl>
    <w:p w14:paraId="385550EE" w14:textId="3C0E7B33" w:rsidR="005A24C9" w:rsidRPr="00306D37" w:rsidRDefault="005A24C9" w:rsidP="00311447"/>
    <w:tbl>
      <w:tblPr>
        <w:tblStyle w:val="Mriekatabuky"/>
        <w:tblW w:w="10485" w:type="dxa"/>
        <w:tblInd w:w="0" w:type="dxa"/>
        <w:tblLook w:val="04A0" w:firstRow="1" w:lastRow="0" w:firstColumn="1" w:lastColumn="0" w:noHBand="0" w:noVBand="1"/>
      </w:tblPr>
      <w:tblGrid>
        <w:gridCol w:w="1438"/>
        <w:gridCol w:w="9047"/>
      </w:tblGrid>
      <w:tr w:rsidR="009C66F2" w:rsidRPr="00306D37" w14:paraId="7307DF8E" w14:textId="77777777" w:rsidTr="00D12642">
        <w:tc>
          <w:tcPr>
            <w:tcW w:w="1438" w:type="dxa"/>
            <w:shd w:val="clear" w:color="auto" w:fill="A8D08D" w:themeFill="accent6" w:themeFillTint="99"/>
          </w:tcPr>
          <w:p w14:paraId="245B6E00" w14:textId="77777777" w:rsidR="009C66F2" w:rsidRPr="00306D37" w:rsidRDefault="009C66F2"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Pr>
          <w:p w14:paraId="6297C25A" w14:textId="3A60F091" w:rsidR="009C66F2" w:rsidRPr="00306D37" w:rsidRDefault="009C66F2" w:rsidP="00554CE1">
            <w:pPr>
              <w:pStyle w:val="Nadpis1"/>
              <w:spacing w:before="120" w:after="120"/>
              <w:jc w:val="left"/>
              <w:outlineLvl w:val="0"/>
              <w:rPr>
                <w:rFonts w:cstheme="minorHAnsi"/>
                <w:b/>
                <w:bCs/>
                <w:lang w:val="sk-SK"/>
              </w:rPr>
            </w:pPr>
            <w:bookmarkStart w:id="8" w:name="_Zvýšenie_regulačného_výkonu"/>
            <w:bookmarkEnd w:id="8"/>
            <w:r w:rsidRPr="00306D37">
              <w:rPr>
                <w:rFonts w:asciiTheme="minorHAnsi" w:hAnsiTheme="minorHAnsi" w:cstheme="minorHAnsi"/>
                <w:b/>
                <w:bCs/>
                <w:color w:val="auto"/>
                <w:sz w:val="22"/>
                <w:lang w:val="sk-SK"/>
              </w:rPr>
              <w:t>Zvýšen</w:t>
            </w:r>
            <w:r w:rsidR="00D821B5" w:rsidRPr="00306D37">
              <w:rPr>
                <w:rFonts w:asciiTheme="minorHAnsi" w:hAnsiTheme="minorHAnsi" w:cstheme="minorHAnsi"/>
                <w:b/>
                <w:bCs/>
                <w:color w:val="auto"/>
                <w:sz w:val="22"/>
                <w:lang w:val="sk-SK"/>
              </w:rPr>
              <w:t>ie</w:t>
            </w:r>
            <w:r w:rsidRPr="00306D37">
              <w:rPr>
                <w:rFonts w:asciiTheme="minorHAnsi" w:hAnsiTheme="minorHAnsi" w:cstheme="minorHAnsi"/>
                <w:b/>
                <w:bCs/>
                <w:color w:val="auto"/>
                <w:sz w:val="22"/>
                <w:lang w:val="sk-SK"/>
              </w:rPr>
              <w:t xml:space="preserve"> regulačn</w:t>
            </w:r>
            <w:r w:rsidR="00D821B5" w:rsidRPr="00306D37">
              <w:rPr>
                <w:rFonts w:asciiTheme="minorHAnsi" w:hAnsiTheme="minorHAnsi" w:cstheme="minorHAnsi"/>
                <w:b/>
                <w:bCs/>
                <w:color w:val="auto"/>
                <w:sz w:val="22"/>
                <w:lang w:val="sk-SK"/>
              </w:rPr>
              <w:t>ého</w:t>
            </w:r>
            <w:r w:rsidRPr="00306D37">
              <w:rPr>
                <w:rFonts w:asciiTheme="minorHAnsi" w:hAnsiTheme="minorHAnsi" w:cstheme="minorHAnsi"/>
                <w:b/>
                <w:bCs/>
                <w:color w:val="auto"/>
                <w:sz w:val="22"/>
                <w:lang w:val="sk-SK"/>
              </w:rPr>
              <w:t xml:space="preserve"> výkon</w:t>
            </w:r>
            <w:r w:rsidR="00D821B5" w:rsidRPr="00306D37">
              <w:rPr>
                <w:rFonts w:asciiTheme="minorHAnsi" w:hAnsiTheme="minorHAnsi" w:cstheme="minorHAnsi"/>
                <w:b/>
                <w:bCs/>
                <w:color w:val="auto"/>
                <w:sz w:val="22"/>
                <w:lang w:val="sk-SK"/>
              </w:rPr>
              <w:t>u</w:t>
            </w:r>
            <w:r w:rsidRPr="00306D37">
              <w:rPr>
                <w:rFonts w:asciiTheme="minorHAnsi" w:hAnsiTheme="minorHAnsi" w:cstheme="minorHAnsi"/>
                <w:b/>
                <w:bCs/>
                <w:color w:val="auto"/>
                <w:sz w:val="22"/>
                <w:lang w:val="sk-SK"/>
              </w:rPr>
              <w:t xml:space="preserve"> prečerpávacej vodnej elektrárne </w:t>
            </w:r>
          </w:p>
        </w:tc>
      </w:tr>
      <w:tr w:rsidR="009C66F2" w:rsidRPr="00306D37" w14:paraId="1B4BF1FD" w14:textId="77777777" w:rsidTr="00D12642">
        <w:tc>
          <w:tcPr>
            <w:tcW w:w="1438" w:type="dxa"/>
            <w:shd w:val="clear" w:color="auto" w:fill="538135" w:themeFill="accent6" w:themeFillShade="BF"/>
          </w:tcPr>
          <w:p w14:paraId="10183F7A" w14:textId="77777777" w:rsidR="009C66F2" w:rsidRPr="00306D37" w:rsidRDefault="009C66F2" w:rsidP="00554CE1">
            <w:pPr>
              <w:spacing w:before="120" w:after="120"/>
              <w:rPr>
                <w:lang w:val="sk-SK"/>
              </w:rPr>
            </w:pPr>
            <w:r w:rsidRPr="00306D37">
              <w:rPr>
                <w:rFonts w:cstheme="minorHAnsi"/>
                <w:b/>
                <w:bCs/>
                <w:lang w:val="sk-SK"/>
              </w:rPr>
              <w:t>Merná jednotka</w:t>
            </w:r>
          </w:p>
        </w:tc>
        <w:tc>
          <w:tcPr>
            <w:tcW w:w="9047" w:type="dxa"/>
            <w:vAlign w:val="center"/>
          </w:tcPr>
          <w:p w14:paraId="0D47EC96" w14:textId="77777777" w:rsidR="009C66F2" w:rsidRPr="00306D37" w:rsidRDefault="009C66F2" w:rsidP="00D12642">
            <w:pPr>
              <w:jc w:val="both"/>
              <w:rPr>
                <w:lang w:val="sk-SK"/>
              </w:rPr>
            </w:pPr>
            <w:r w:rsidRPr="00306D37">
              <w:rPr>
                <w:rFonts w:cstheme="minorHAnsi"/>
                <w:b/>
                <w:bCs/>
                <w:lang w:val="sk-SK"/>
              </w:rPr>
              <w:t>MW</w:t>
            </w:r>
          </w:p>
        </w:tc>
      </w:tr>
      <w:tr w:rsidR="009C66F2" w:rsidRPr="00306D37" w14:paraId="23C3A697" w14:textId="77777777" w:rsidTr="00D12642">
        <w:tc>
          <w:tcPr>
            <w:tcW w:w="1438" w:type="dxa"/>
            <w:shd w:val="clear" w:color="auto" w:fill="FFFF00"/>
          </w:tcPr>
          <w:p w14:paraId="4B8F32ED" w14:textId="77777777" w:rsidR="009C66F2" w:rsidRPr="00306D37" w:rsidRDefault="009C66F2" w:rsidP="00554CE1">
            <w:pPr>
              <w:spacing w:before="120" w:after="120"/>
              <w:rPr>
                <w:lang w:val="sk-SK"/>
              </w:rPr>
            </w:pPr>
            <w:r w:rsidRPr="00306D37">
              <w:rPr>
                <w:rFonts w:cstheme="minorHAnsi"/>
                <w:b/>
                <w:bCs/>
                <w:lang w:val="sk-SK"/>
              </w:rPr>
              <w:t>Definícia MU</w:t>
            </w:r>
          </w:p>
        </w:tc>
        <w:tc>
          <w:tcPr>
            <w:tcW w:w="9047" w:type="dxa"/>
          </w:tcPr>
          <w:p w14:paraId="34AB1EA6" w14:textId="421B3DA3" w:rsidR="009C66F2" w:rsidRPr="00306D37" w:rsidRDefault="00D821B5" w:rsidP="00554CE1">
            <w:pPr>
              <w:jc w:val="both"/>
              <w:rPr>
                <w:rFonts w:cstheme="minorHAnsi"/>
                <w:color w:val="2F5496" w:themeColor="accent1" w:themeShade="BF"/>
                <w:lang w:val="sk-SK"/>
              </w:rPr>
            </w:pPr>
            <w:r w:rsidRPr="00306D37">
              <w:rPr>
                <w:rFonts w:cstheme="minorHAnsi"/>
                <w:lang w:val="sk-SK"/>
              </w:rPr>
              <w:t xml:space="preserve">Do ukazovateľa sa vykazuje zvýšenie regulačného výkonu prečerpávacej vodnej elektrárne, dosiahnuté v dôsledku realizácie projektu. Za zvýšenie regulačného výkonu prečerpávacej vodnej elektrárne sa považuje zvýšenie regulačného výkonu príslušnej technologickej časti prečerpávacej </w:t>
            </w:r>
            <w:r w:rsidRPr="00306D37">
              <w:rPr>
                <w:rFonts w:cstheme="minorHAnsi"/>
                <w:lang w:val="sk-SK"/>
              </w:rPr>
              <w:lastRenderedPageBreak/>
              <w:t>vodnej elektrárne, resp. súčet zvýšení regulačných výkonov jednotlivých technologických častí prečerpávacej vodnej elektrárne, ktoré sú predmetom modernizácie v rámci projektu.</w:t>
            </w:r>
          </w:p>
        </w:tc>
      </w:tr>
      <w:tr w:rsidR="009C66F2" w:rsidRPr="00306D37" w14:paraId="343E35C3" w14:textId="77777777" w:rsidTr="00D12642">
        <w:tc>
          <w:tcPr>
            <w:tcW w:w="1438" w:type="dxa"/>
            <w:shd w:val="clear" w:color="auto" w:fill="FFC000"/>
          </w:tcPr>
          <w:p w14:paraId="23DAB1FE" w14:textId="77777777" w:rsidR="009C66F2" w:rsidRPr="00306D37" w:rsidRDefault="009C66F2" w:rsidP="00554CE1">
            <w:pPr>
              <w:spacing w:before="120" w:after="120"/>
              <w:rPr>
                <w:lang w:val="sk-SK"/>
              </w:rPr>
            </w:pPr>
            <w:r w:rsidRPr="00306D37">
              <w:rPr>
                <w:rFonts w:cstheme="minorHAnsi"/>
                <w:b/>
                <w:bCs/>
                <w:lang w:val="sk-SK"/>
              </w:rPr>
              <w:lastRenderedPageBreak/>
              <w:t>Čas plnenia</w:t>
            </w:r>
          </w:p>
        </w:tc>
        <w:tc>
          <w:tcPr>
            <w:tcW w:w="9047" w:type="dxa"/>
          </w:tcPr>
          <w:p w14:paraId="17EB2D86" w14:textId="77777777" w:rsidR="009C66F2" w:rsidRPr="00306D37" w:rsidRDefault="009C66F2" w:rsidP="00D12642">
            <w:pPr>
              <w:jc w:val="both"/>
              <w:rPr>
                <w:lang w:val="sk-SK"/>
              </w:rPr>
            </w:pPr>
            <w:r w:rsidRPr="00306D37">
              <w:rPr>
                <w:rFonts w:cstheme="minorHAnsi"/>
                <w:lang w:val="sk-SK"/>
              </w:rPr>
              <w:t xml:space="preserve">K dátumu ukončenia vecnej realizácie projektu. </w:t>
            </w:r>
          </w:p>
        </w:tc>
      </w:tr>
      <w:tr w:rsidR="009C66F2" w:rsidRPr="00306D37" w14:paraId="5E2BD2D4" w14:textId="77777777" w:rsidTr="00D12642">
        <w:tc>
          <w:tcPr>
            <w:tcW w:w="1438" w:type="dxa"/>
            <w:shd w:val="clear" w:color="auto" w:fill="C45911" w:themeFill="accent2" w:themeFillShade="BF"/>
          </w:tcPr>
          <w:p w14:paraId="51A149A3" w14:textId="77777777" w:rsidR="009C66F2" w:rsidRPr="00306D37" w:rsidRDefault="009C66F2" w:rsidP="00554CE1">
            <w:pPr>
              <w:spacing w:before="120" w:after="120"/>
              <w:rPr>
                <w:lang w:val="sk-SK"/>
              </w:rPr>
            </w:pPr>
            <w:r w:rsidRPr="00306D37">
              <w:rPr>
                <w:rFonts w:cstheme="minorHAnsi"/>
                <w:b/>
                <w:bCs/>
                <w:lang w:val="sk-SK"/>
              </w:rPr>
              <w:t>Preukázanie dosiahnutej hodnoty MU/doklady preukazujúce plnenie MU</w:t>
            </w:r>
          </w:p>
        </w:tc>
        <w:tc>
          <w:tcPr>
            <w:tcW w:w="9047" w:type="dxa"/>
          </w:tcPr>
          <w:p w14:paraId="3392DD37" w14:textId="4DC08FE0" w:rsidR="009C66F2" w:rsidRPr="00306D37" w:rsidRDefault="009C66F2" w:rsidP="00D12642">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zvýšenie regulačného výkonu prečerpávacej vodnej elektrárne, ktorá tvorí predmet projektu, ako aj dokumentáciou preukazujúcou pripojenie prečerpávacej vodnej elektrárne do distribučnej alebo prenosovej sústavy. </w:t>
            </w:r>
          </w:p>
          <w:p w14:paraId="243D4925" w14:textId="149A23BC" w:rsidR="009C66F2" w:rsidRPr="00306D37" w:rsidRDefault="009C66F2" w:rsidP="009C66F2">
            <w:pPr>
              <w:jc w:val="both"/>
              <w:rPr>
                <w:rFonts w:cstheme="minorHAnsi"/>
                <w:lang w:val="sk-SK"/>
              </w:rPr>
            </w:pPr>
            <w:r w:rsidRPr="00306D37">
              <w:rPr>
                <w:rFonts w:cstheme="minorHAnsi"/>
                <w:lang w:val="sk-SK"/>
              </w:rPr>
              <w:t>Napr. právoplatné kolaudačné rozhodnutie, ktorým bolo povolené trvalé užívanie prečerpávacej vodnej elektrárne a/alebo protokol o úspešne vykonanej funkčnej skúške pripojenia prečerpávacej vodnej elektrárne do distribučnej/prenosovej sústavy, prípadne iné doplňujúce dokumenty preukazujúce modernizáciu tých zariadení, ktoré prijímateľ popisuje v projekte a predstavovali predmet projektu, napr. dodacie listy, technické listy zariadení, doklady preukazujúce technické parametre zariadení a iné.</w:t>
            </w:r>
          </w:p>
        </w:tc>
      </w:tr>
      <w:tr w:rsidR="009C66F2" w:rsidRPr="00306D37" w14:paraId="6D1AFF8A" w14:textId="77777777" w:rsidTr="00D12642">
        <w:tc>
          <w:tcPr>
            <w:tcW w:w="1438" w:type="dxa"/>
            <w:shd w:val="clear" w:color="auto" w:fill="FF0000"/>
          </w:tcPr>
          <w:p w14:paraId="5243E64E" w14:textId="77777777" w:rsidR="009C66F2" w:rsidRPr="00306D37" w:rsidRDefault="009C66F2" w:rsidP="00554CE1">
            <w:pPr>
              <w:spacing w:before="120" w:after="120"/>
              <w:rPr>
                <w:lang w:val="sk-SK"/>
              </w:rPr>
            </w:pPr>
            <w:r w:rsidRPr="00306D37">
              <w:rPr>
                <w:rFonts w:cstheme="minorHAnsi"/>
                <w:b/>
                <w:bCs/>
                <w:lang w:val="sk-SK"/>
              </w:rPr>
              <w:t>MU sankčného mechanizmu (áno/nie)</w:t>
            </w:r>
          </w:p>
        </w:tc>
        <w:tc>
          <w:tcPr>
            <w:tcW w:w="9047" w:type="dxa"/>
          </w:tcPr>
          <w:p w14:paraId="11E72FA1" w14:textId="7A8FB09D" w:rsidR="009C66F2" w:rsidRPr="00306D37" w:rsidRDefault="003A6757" w:rsidP="00D12642">
            <w:pPr>
              <w:jc w:val="both"/>
              <w:rPr>
                <w:lang w:val="sk-SK"/>
              </w:rPr>
            </w:pPr>
            <w:r w:rsidRPr="00306D37">
              <w:rPr>
                <w:rFonts w:cstheme="minorHAnsi"/>
                <w:lang w:val="sk-SK"/>
              </w:rPr>
              <w:t>á</w:t>
            </w:r>
            <w:r w:rsidR="009C66F2" w:rsidRPr="00306D37">
              <w:rPr>
                <w:rFonts w:cstheme="minorHAnsi"/>
                <w:lang w:val="sk-SK"/>
              </w:rPr>
              <w:t>no</w:t>
            </w:r>
          </w:p>
        </w:tc>
      </w:tr>
    </w:tbl>
    <w:p w14:paraId="77E1A14D" w14:textId="7E978D65" w:rsidR="009C20F7" w:rsidRPr="00306D37" w:rsidRDefault="009C20F7" w:rsidP="00311447"/>
    <w:tbl>
      <w:tblPr>
        <w:tblStyle w:val="Mriekatabuky"/>
        <w:tblW w:w="10485" w:type="dxa"/>
        <w:tblInd w:w="0" w:type="dxa"/>
        <w:tblLook w:val="04A0" w:firstRow="1" w:lastRow="0" w:firstColumn="1" w:lastColumn="0" w:noHBand="0" w:noVBand="1"/>
      </w:tblPr>
      <w:tblGrid>
        <w:gridCol w:w="1438"/>
        <w:gridCol w:w="9047"/>
      </w:tblGrid>
      <w:tr w:rsidR="00997B1E" w:rsidRPr="00306D37" w14:paraId="4E20C8EC" w14:textId="77777777" w:rsidTr="00FC16C4">
        <w:tc>
          <w:tcPr>
            <w:tcW w:w="1438" w:type="dxa"/>
            <w:shd w:val="clear" w:color="auto" w:fill="A8D08D" w:themeFill="accent6" w:themeFillTint="99"/>
          </w:tcPr>
          <w:p w14:paraId="44616D2E" w14:textId="77777777" w:rsidR="00997B1E" w:rsidRPr="00306D37" w:rsidRDefault="00997B1E" w:rsidP="00FC16C4">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Pr>
          <w:p w14:paraId="68A647E3" w14:textId="20169A7F" w:rsidR="00997B1E" w:rsidRPr="00306D37" w:rsidRDefault="00997B1E" w:rsidP="00997B1E">
            <w:pPr>
              <w:pStyle w:val="Nadpis1"/>
              <w:spacing w:before="120" w:after="120"/>
              <w:jc w:val="left"/>
              <w:outlineLvl w:val="0"/>
              <w:rPr>
                <w:rFonts w:cstheme="minorHAnsi"/>
                <w:b/>
                <w:bCs/>
                <w:lang w:val="sk-SK"/>
              </w:rPr>
            </w:pPr>
            <w:bookmarkStart w:id="9" w:name="_Počet_vybudovaných_nabíjacích"/>
            <w:bookmarkStart w:id="10" w:name="_Počet_vybudovaných_verejne"/>
            <w:bookmarkEnd w:id="9"/>
            <w:bookmarkEnd w:id="10"/>
            <w:r w:rsidRPr="00306D37">
              <w:rPr>
                <w:rFonts w:asciiTheme="minorHAnsi" w:hAnsiTheme="minorHAnsi" w:cstheme="minorHAnsi"/>
                <w:b/>
                <w:bCs/>
                <w:color w:val="auto"/>
                <w:sz w:val="22"/>
                <w:lang w:val="sk-SK"/>
              </w:rPr>
              <w:t xml:space="preserve">Počet vybudovaných </w:t>
            </w:r>
            <w:r w:rsidR="00BD1DCF" w:rsidRPr="00306D37">
              <w:rPr>
                <w:rFonts w:asciiTheme="minorHAnsi" w:hAnsiTheme="minorHAnsi" w:cstheme="minorHAnsi"/>
                <w:b/>
                <w:bCs/>
                <w:color w:val="auto"/>
                <w:sz w:val="22"/>
                <w:lang w:val="sk-SK"/>
              </w:rPr>
              <w:t xml:space="preserve">verejne prístupných </w:t>
            </w:r>
            <w:r w:rsidRPr="00306D37">
              <w:rPr>
                <w:rFonts w:asciiTheme="minorHAnsi" w:hAnsiTheme="minorHAnsi" w:cstheme="minorHAnsi"/>
                <w:b/>
                <w:bCs/>
                <w:color w:val="auto"/>
                <w:sz w:val="22"/>
                <w:lang w:val="sk-SK"/>
              </w:rPr>
              <w:t xml:space="preserve">nabíjacích bodov </w:t>
            </w:r>
          </w:p>
        </w:tc>
      </w:tr>
      <w:tr w:rsidR="00997B1E" w:rsidRPr="00306D37" w14:paraId="042BAFB2" w14:textId="77777777" w:rsidTr="00FC16C4">
        <w:tc>
          <w:tcPr>
            <w:tcW w:w="1438" w:type="dxa"/>
            <w:shd w:val="clear" w:color="auto" w:fill="538135" w:themeFill="accent6" w:themeFillShade="BF"/>
          </w:tcPr>
          <w:p w14:paraId="5AC8F06E" w14:textId="77777777" w:rsidR="00997B1E" w:rsidRPr="00306D37" w:rsidRDefault="00997B1E" w:rsidP="00FC16C4">
            <w:pPr>
              <w:spacing w:before="120" w:after="120"/>
              <w:rPr>
                <w:lang w:val="sk-SK"/>
              </w:rPr>
            </w:pPr>
            <w:r w:rsidRPr="00306D37">
              <w:rPr>
                <w:rFonts w:cstheme="minorHAnsi"/>
                <w:b/>
                <w:bCs/>
                <w:lang w:val="sk-SK"/>
              </w:rPr>
              <w:t>Merná jednotka</w:t>
            </w:r>
          </w:p>
        </w:tc>
        <w:tc>
          <w:tcPr>
            <w:tcW w:w="9047" w:type="dxa"/>
            <w:vAlign w:val="center"/>
          </w:tcPr>
          <w:p w14:paraId="69BC9EF9" w14:textId="27A4C091" w:rsidR="00997B1E" w:rsidRPr="00306D37" w:rsidRDefault="00997B1E" w:rsidP="00997B1E">
            <w:pPr>
              <w:jc w:val="both"/>
              <w:rPr>
                <w:lang w:val="sk-SK"/>
              </w:rPr>
            </w:pPr>
            <w:r w:rsidRPr="00306D37">
              <w:rPr>
                <w:rFonts w:cstheme="minorHAnsi"/>
                <w:b/>
                <w:bCs/>
                <w:lang w:val="sk-SK"/>
              </w:rPr>
              <w:t>počet</w:t>
            </w:r>
          </w:p>
        </w:tc>
      </w:tr>
      <w:tr w:rsidR="00997B1E" w:rsidRPr="00306D37" w14:paraId="584DB20B" w14:textId="77777777" w:rsidTr="00FC16C4">
        <w:tc>
          <w:tcPr>
            <w:tcW w:w="1438" w:type="dxa"/>
            <w:shd w:val="clear" w:color="auto" w:fill="FFFF00"/>
          </w:tcPr>
          <w:p w14:paraId="1AFFEF19" w14:textId="77777777" w:rsidR="00997B1E" w:rsidRPr="00306D37" w:rsidRDefault="00997B1E" w:rsidP="00FC16C4">
            <w:pPr>
              <w:spacing w:before="120" w:after="120"/>
              <w:rPr>
                <w:lang w:val="sk-SK"/>
              </w:rPr>
            </w:pPr>
            <w:r w:rsidRPr="00306D37">
              <w:rPr>
                <w:rFonts w:cstheme="minorHAnsi"/>
                <w:b/>
                <w:bCs/>
                <w:lang w:val="sk-SK"/>
              </w:rPr>
              <w:t>Definícia MU</w:t>
            </w:r>
          </w:p>
        </w:tc>
        <w:tc>
          <w:tcPr>
            <w:tcW w:w="9047" w:type="dxa"/>
          </w:tcPr>
          <w:p w14:paraId="678444BB" w14:textId="4E24EE93" w:rsidR="00997B1E" w:rsidRPr="00306D37" w:rsidRDefault="009A2BE4" w:rsidP="009A2BE4">
            <w:pPr>
              <w:jc w:val="both"/>
              <w:rPr>
                <w:lang w:val="sk-SK"/>
              </w:rPr>
            </w:pPr>
            <w:r w:rsidRPr="00306D37">
              <w:rPr>
                <w:lang w:val="sk-SK"/>
              </w:rPr>
              <w:t>Do ukazovateľa sa vykazuje počet verejne prístupných nabíjacích bodov vybudovaných v rámci realizácie projektu. Za nabíjací bod sa považuje sieťové alebo mimosieťové pevné alebo mobilné rozhranie na prenos elektriny do elektrického vozidla, ktoré i keď môže mať jeden alebo viacero konektorov umožňujúcich použitie rôznych typov konektorov, je kedykoľvek schopné nabíjať len jedno elektrické vozidlo, a ktoré nezahŕňa zariadenia s výkonom 3,7 kW alebo menej, ktorých primárnym účelom nie je nabíjanie elektrických vozidiel. Podmienky verejnej prístupnosti nabíjacieho bodu sú definované v príslušnej výzve.</w:t>
            </w:r>
          </w:p>
        </w:tc>
      </w:tr>
      <w:tr w:rsidR="00997B1E" w:rsidRPr="00306D37" w14:paraId="73C46062" w14:textId="77777777" w:rsidTr="00FC16C4">
        <w:tc>
          <w:tcPr>
            <w:tcW w:w="1438" w:type="dxa"/>
            <w:shd w:val="clear" w:color="auto" w:fill="FFC000"/>
          </w:tcPr>
          <w:p w14:paraId="37B4305B" w14:textId="77777777" w:rsidR="00997B1E" w:rsidRPr="00306D37" w:rsidRDefault="00997B1E" w:rsidP="00FC16C4">
            <w:pPr>
              <w:spacing w:before="120" w:after="120"/>
              <w:rPr>
                <w:lang w:val="sk-SK"/>
              </w:rPr>
            </w:pPr>
            <w:r w:rsidRPr="00306D37">
              <w:rPr>
                <w:rFonts w:cstheme="minorHAnsi"/>
                <w:b/>
                <w:bCs/>
                <w:lang w:val="sk-SK"/>
              </w:rPr>
              <w:t>Čas plnenia</w:t>
            </w:r>
          </w:p>
        </w:tc>
        <w:tc>
          <w:tcPr>
            <w:tcW w:w="9047" w:type="dxa"/>
          </w:tcPr>
          <w:p w14:paraId="16AFDD2A" w14:textId="77777777" w:rsidR="00997B1E" w:rsidRPr="00306D37" w:rsidRDefault="00997B1E" w:rsidP="00FC16C4">
            <w:pPr>
              <w:jc w:val="both"/>
              <w:rPr>
                <w:lang w:val="sk-SK"/>
              </w:rPr>
            </w:pPr>
            <w:r w:rsidRPr="00306D37">
              <w:rPr>
                <w:rFonts w:cstheme="minorHAnsi"/>
                <w:lang w:val="sk-SK"/>
              </w:rPr>
              <w:t xml:space="preserve">K dátumu ukončenia vecnej realizácie projektu. </w:t>
            </w:r>
          </w:p>
        </w:tc>
      </w:tr>
      <w:tr w:rsidR="00997B1E" w:rsidRPr="00306D37" w14:paraId="04EAB57A" w14:textId="77777777" w:rsidTr="00FC16C4">
        <w:tc>
          <w:tcPr>
            <w:tcW w:w="1438" w:type="dxa"/>
            <w:shd w:val="clear" w:color="auto" w:fill="C45911" w:themeFill="accent2" w:themeFillShade="BF"/>
          </w:tcPr>
          <w:p w14:paraId="4FB27E6B" w14:textId="77777777" w:rsidR="00997B1E" w:rsidRPr="00306D37" w:rsidRDefault="00997B1E" w:rsidP="00FC16C4">
            <w:pPr>
              <w:spacing w:before="120" w:after="120"/>
              <w:rPr>
                <w:lang w:val="sk-SK"/>
              </w:rPr>
            </w:pPr>
            <w:r w:rsidRPr="00306D37">
              <w:rPr>
                <w:rFonts w:cstheme="minorHAnsi"/>
                <w:b/>
                <w:bCs/>
                <w:lang w:val="sk-SK"/>
              </w:rPr>
              <w:t>Preukázanie dosiahnutej hodnoty MU/doklady preukazujúce plnenie MU</w:t>
            </w:r>
          </w:p>
        </w:tc>
        <w:tc>
          <w:tcPr>
            <w:tcW w:w="9047" w:type="dxa"/>
          </w:tcPr>
          <w:p w14:paraId="0DA8C197" w14:textId="6D527BA2" w:rsidR="00997B1E" w:rsidRPr="00306D37" w:rsidRDefault="00997B1E" w:rsidP="00FC16C4">
            <w:pPr>
              <w:spacing w:before="120" w:after="120"/>
              <w:jc w:val="both"/>
              <w:rPr>
                <w:rFonts w:cstheme="minorHAnsi"/>
                <w:lang w:val="sk-SK"/>
              </w:rPr>
            </w:pPr>
            <w:r w:rsidRPr="00306D37">
              <w:rPr>
                <w:rFonts w:cstheme="minorHAnsi"/>
                <w:lang w:val="sk-SK"/>
              </w:rPr>
              <w:t>Vykázanú hodnotu MU je Prijímateľ povinný p</w:t>
            </w:r>
            <w:r w:rsidR="00AB6815" w:rsidRPr="00306D37">
              <w:rPr>
                <w:rFonts w:cstheme="minorHAnsi"/>
                <w:lang w:val="sk-SK"/>
              </w:rPr>
              <w:t>reukázať</w:t>
            </w:r>
            <w:r w:rsidRPr="00306D37">
              <w:rPr>
                <w:rFonts w:cstheme="minorHAnsi"/>
                <w:lang w:val="sk-SK"/>
              </w:rPr>
              <w:t xml:space="preserve"> </w:t>
            </w:r>
            <w:r w:rsidR="00AB6815" w:rsidRPr="00306D37">
              <w:rPr>
                <w:rFonts w:cstheme="minorHAnsi"/>
                <w:lang w:val="sk-SK"/>
              </w:rPr>
              <w:t>predložením Správy o využívaní stanice. Vybudovaný nabíjací bod musí byť súčasťou verejne prístupnej nabíjacej stanice, ktorá k dátumu ukončenia vecnej realizácie projektu musí byť v prevádzke.</w:t>
            </w:r>
            <w:r w:rsidRPr="00306D37">
              <w:rPr>
                <w:rFonts w:cstheme="minorHAnsi"/>
                <w:lang w:val="sk-SK"/>
              </w:rPr>
              <w:t xml:space="preserve"> </w:t>
            </w:r>
          </w:p>
          <w:p w14:paraId="1E1774DB" w14:textId="76E6563F" w:rsidR="00997B1E" w:rsidRPr="00306D37" w:rsidRDefault="00997B1E" w:rsidP="00FC16C4">
            <w:pPr>
              <w:jc w:val="both"/>
              <w:rPr>
                <w:rFonts w:cstheme="minorHAnsi"/>
                <w:lang w:val="sk-SK"/>
              </w:rPr>
            </w:pPr>
          </w:p>
        </w:tc>
      </w:tr>
      <w:tr w:rsidR="00997B1E" w:rsidRPr="00306D37" w14:paraId="24B89270" w14:textId="77777777" w:rsidTr="00FC16C4">
        <w:tc>
          <w:tcPr>
            <w:tcW w:w="1438" w:type="dxa"/>
            <w:shd w:val="clear" w:color="auto" w:fill="FF0000"/>
          </w:tcPr>
          <w:p w14:paraId="3B40BA79" w14:textId="77777777" w:rsidR="00997B1E" w:rsidRPr="00306D37" w:rsidRDefault="00997B1E" w:rsidP="00FC16C4">
            <w:pPr>
              <w:spacing w:before="120" w:after="120"/>
              <w:rPr>
                <w:lang w:val="sk-SK"/>
              </w:rPr>
            </w:pPr>
            <w:r w:rsidRPr="00306D37">
              <w:rPr>
                <w:rFonts w:cstheme="minorHAnsi"/>
                <w:b/>
                <w:bCs/>
                <w:lang w:val="sk-SK"/>
              </w:rPr>
              <w:t>MU sankčného mechanizmu (áno/nie)</w:t>
            </w:r>
          </w:p>
        </w:tc>
        <w:tc>
          <w:tcPr>
            <w:tcW w:w="9047" w:type="dxa"/>
          </w:tcPr>
          <w:p w14:paraId="3D3E93CA" w14:textId="77777777" w:rsidR="00997B1E" w:rsidRPr="00306D37" w:rsidRDefault="00997B1E" w:rsidP="00FC16C4">
            <w:pPr>
              <w:jc w:val="both"/>
              <w:rPr>
                <w:lang w:val="sk-SK"/>
              </w:rPr>
            </w:pPr>
            <w:r w:rsidRPr="00306D37">
              <w:rPr>
                <w:rFonts w:cstheme="minorHAnsi"/>
                <w:lang w:val="sk-SK"/>
              </w:rPr>
              <w:t>áno</w:t>
            </w:r>
          </w:p>
        </w:tc>
      </w:tr>
    </w:tbl>
    <w:p w14:paraId="171867BC" w14:textId="309EF666" w:rsidR="00997B1E" w:rsidRPr="00306D37" w:rsidRDefault="00997B1E" w:rsidP="00311447"/>
    <w:tbl>
      <w:tblPr>
        <w:tblStyle w:val="Mriekatabuky"/>
        <w:tblW w:w="10485" w:type="dxa"/>
        <w:tblInd w:w="0" w:type="dxa"/>
        <w:tblLook w:val="04A0" w:firstRow="1" w:lastRow="0" w:firstColumn="1" w:lastColumn="0" w:noHBand="0" w:noVBand="1"/>
      </w:tblPr>
      <w:tblGrid>
        <w:gridCol w:w="1438"/>
        <w:gridCol w:w="9047"/>
      </w:tblGrid>
      <w:tr w:rsidR="00997B1E" w:rsidRPr="00306D37" w14:paraId="1DEE74C8" w14:textId="77777777" w:rsidTr="00FC16C4">
        <w:tc>
          <w:tcPr>
            <w:tcW w:w="1438" w:type="dxa"/>
            <w:shd w:val="clear" w:color="auto" w:fill="A8D08D" w:themeFill="accent6" w:themeFillTint="99"/>
          </w:tcPr>
          <w:p w14:paraId="366E0B04" w14:textId="77777777" w:rsidR="00997B1E" w:rsidRPr="00306D37" w:rsidRDefault="00997B1E" w:rsidP="00FC16C4">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lastRenderedPageBreak/>
              <w:t>Názov MU</w:t>
            </w:r>
          </w:p>
        </w:tc>
        <w:tc>
          <w:tcPr>
            <w:tcW w:w="9047" w:type="dxa"/>
          </w:tcPr>
          <w:p w14:paraId="36A974B1" w14:textId="766C6E30" w:rsidR="00997B1E" w:rsidRPr="00306D37" w:rsidRDefault="00997B1E" w:rsidP="00997B1E">
            <w:pPr>
              <w:pStyle w:val="Nadpis1"/>
              <w:spacing w:before="120" w:after="120"/>
              <w:jc w:val="left"/>
              <w:outlineLvl w:val="0"/>
              <w:rPr>
                <w:rFonts w:cstheme="minorHAnsi"/>
                <w:b/>
                <w:bCs/>
                <w:lang w:val="sk-SK"/>
              </w:rPr>
            </w:pPr>
            <w:bookmarkStart w:id="11" w:name="_Počet_vybudovaných_verejne_1"/>
            <w:bookmarkEnd w:id="11"/>
            <w:r w:rsidRPr="00306D37">
              <w:rPr>
                <w:rFonts w:asciiTheme="minorHAnsi" w:hAnsiTheme="minorHAnsi" w:cstheme="minorHAnsi"/>
                <w:b/>
                <w:bCs/>
                <w:color w:val="auto"/>
                <w:sz w:val="22"/>
                <w:lang w:val="sk-SK"/>
              </w:rPr>
              <w:t xml:space="preserve">Počet vybudovaných </w:t>
            </w:r>
            <w:r w:rsidR="00BD1DCF" w:rsidRPr="00306D37">
              <w:rPr>
                <w:rFonts w:asciiTheme="minorHAnsi" w:hAnsiTheme="minorHAnsi" w:cstheme="minorHAnsi"/>
                <w:b/>
                <w:bCs/>
                <w:color w:val="auto"/>
                <w:sz w:val="22"/>
                <w:lang w:val="sk-SK"/>
              </w:rPr>
              <w:t xml:space="preserve">verejne prístupných </w:t>
            </w:r>
            <w:r w:rsidRPr="00306D37">
              <w:rPr>
                <w:rFonts w:asciiTheme="minorHAnsi" w:hAnsiTheme="minorHAnsi" w:cstheme="minorHAnsi"/>
                <w:b/>
                <w:bCs/>
                <w:color w:val="auto"/>
                <w:sz w:val="22"/>
                <w:lang w:val="sk-SK"/>
              </w:rPr>
              <w:t>nabíjacích staníc</w:t>
            </w:r>
          </w:p>
        </w:tc>
      </w:tr>
      <w:tr w:rsidR="00997B1E" w:rsidRPr="00306D37" w14:paraId="38A1B6BD" w14:textId="77777777" w:rsidTr="00FC16C4">
        <w:tc>
          <w:tcPr>
            <w:tcW w:w="1438" w:type="dxa"/>
            <w:shd w:val="clear" w:color="auto" w:fill="538135" w:themeFill="accent6" w:themeFillShade="BF"/>
          </w:tcPr>
          <w:p w14:paraId="6002E543" w14:textId="77777777" w:rsidR="00997B1E" w:rsidRPr="00306D37" w:rsidRDefault="00997B1E" w:rsidP="00FC16C4">
            <w:pPr>
              <w:spacing w:before="120" w:after="120"/>
              <w:rPr>
                <w:lang w:val="sk-SK"/>
              </w:rPr>
            </w:pPr>
            <w:r w:rsidRPr="00306D37">
              <w:rPr>
                <w:rFonts w:cstheme="minorHAnsi"/>
                <w:b/>
                <w:bCs/>
                <w:lang w:val="sk-SK"/>
              </w:rPr>
              <w:t>Merná jednotka</w:t>
            </w:r>
          </w:p>
        </w:tc>
        <w:tc>
          <w:tcPr>
            <w:tcW w:w="9047" w:type="dxa"/>
            <w:vAlign w:val="center"/>
          </w:tcPr>
          <w:p w14:paraId="6A22158D" w14:textId="11B6C39C" w:rsidR="00997B1E" w:rsidRPr="00306D37" w:rsidRDefault="00997B1E" w:rsidP="00FC16C4">
            <w:pPr>
              <w:jc w:val="both"/>
              <w:rPr>
                <w:lang w:val="sk-SK"/>
              </w:rPr>
            </w:pPr>
            <w:r w:rsidRPr="00306D37">
              <w:rPr>
                <w:rFonts w:cstheme="minorHAnsi"/>
                <w:b/>
                <w:bCs/>
                <w:lang w:val="sk-SK"/>
              </w:rPr>
              <w:t>počet</w:t>
            </w:r>
          </w:p>
        </w:tc>
      </w:tr>
      <w:tr w:rsidR="00997B1E" w:rsidRPr="00306D37" w14:paraId="2A915019" w14:textId="77777777" w:rsidTr="00FC16C4">
        <w:tc>
          <w:tcPr>
            <w:tcW w:w="1438" w:type="dxa"/>
            <w:shd w:val="clear" w:color="auto" w:fill="FFFF00"/>
          </w:tcPr>
          <w:p w14:paraId="2EEC3572" w14:textId="77777777" w:rsidR="00997B1E" w:rsidRPr="00306D37" w:rsidRDefault="00997B1E" w:rsidP="00FC16C4">
            <w:pPr>
              <w:spacing w:before="120" w:after="120"/>
              <w:rPr>
                <w:lang w:val="sk-SK"/>
              </w:rPr>
            </w:pPr>
            <w:r w:rsidRPr="00306D37">
              <w:rPr>
                <w:rFonts w:cstheme="minorHAnsi"/>
                <w:b/>
                <w:bCs/>
                <w:lang w:val="sk-SK"/>
              </w:rPr>
              <w:t>Definícia MU</w:t>
            </w:r>
          </w:p>
        </w:tc>
        <w:tc>
          <w:tcPr>
            <w:tcW w:w="9047" w:type="dxa"/>
          </w:tcPr>
          <w:p w14:paraId="36CB2683" w14:textId="376F909A" w:rsidR="009A2BE4" w:rsidRPr="00306D37" w:rsidRDefault="00997B1E" w:rsidP="009A2BE4">
            <w:pPr>
              <w:jc w:val="both"/>
              <w:rPr>
                <w:rFonts w:cstheme="minorHAnsi"/>
                <w:color w:val="2F5496" w:themeColor="accent1" w:themeShade="BF"/>
                <w:lang w:val="sk-SK"/>
              </w:rPr>
            </w:pPr>
            <w:r w:rsidRPr="00306D37">
              <w:rPr>
                <w:rFonts w:cstheme="minorHAnsi"/>
                <w:lang w:val="sk-SK"/>
              </w:rPr>
              <w:t xml:space="preserve">Do ukazovateľa sa vykazuje </w:t>
            </w:r>
            <w:r w:rsidR="009A2BE4" w:rsidRPr="00306D37">
              <w:rPr>
                <w:rFonts w:cstheme="minorHAnsi"/>
                <w:lang w:val="sk-SK"/>
              </w:rPr>
              <w:t>počet verejne prístupných nabíjacích staníc vybudovaných v rámci r</w:t>
            </w:r>
            <w:r w:rsidRPr="00306D37">
              <w:rPr>
                <w:rFonts w:cstheme="minorHAnsi"/>
                <w:lang w:val="sk-SK"/>
              </w:rPr>
              <w:t xml:space="preserve">ealizácie projektu. Za </w:t>
            </w:r>
            <w:r w:rsidR="009A2BE4" w:rsidRPr="00306D37">
              <w:rPr>
                <w:rFonts w:cstheme="minorHAnsi"/>
                <w:lang w:val="sk-SK"/>
              </w:rPr>
              <w:t>nabíjaciu stanicu sa považuje fyzické zariadenie na konkrétnom mieste, ktoré pozostáva z jedného alebo viacerých nabíjacích bodov. Podmienky verejnej prístupnosti nabíjacej stanice sú definované v príslušnej výzve.</w:t>
            </w:r>
          </w:p>
        </w:tc>
      </w:tr>
      <w:tr w:rsidR="00997B1E" w:rsidRPr="00306D37" w14:paraId="7F937CCB" w14:textId="77777777" w:rsidTr="00FC16C4">
        <w:tc>
          <w:tcPr>
            <w:tcW w:w="1438" w:type="dxa"/>
            <w:shd w:val="clear" w:color="auto" w:fill="FFC000"/>
          </w:tcPr>
          <w:p w14:paraId="23BAA720" w14:textId="77777777" w:rsidR="00997B1E" w:rsidRPr="00306D37" w:rsidRDefault="00997B1E" w:rsidP="00FC16C4">
            <w:pPr>
              <w:spacing w:before="120" w:after="120"/>
              <w:rPr>
                <w:lang w:val="sk-SK"/>
              </w:rPr>
            </w:pPr>
            <w:r w:rsidRPr="00306D37">
              <w:rPr>
                <w:rFonts w:cstheme="minorHAnsi"/>
                <w:b/>
                <w:bCs/>
                <w:lang w:val="sk-SK"/>
              </w:rPr>
              <w:t>Čas plnenia</w:t>
            </w:r>
          </w:p>
        </w:tc>
        <w:tc>
          <w:tcPr>
            <w:tcW w:w="9047" w:type="dxa"/>
          </w:tcPr>
          <w:p w14:paraId="4AAA3A82" w14:textId="77777777" w:rsidR="00997B1E" w:rsidRPr="00306D37" w:rsidRDefault="00997B1E" w:rsidP="00FC16C4">
            <w:pPr>
              <w:jc w:val="both"/>
              <w:rPr>
                <w:lang w:val="sk-SK"/>
              </w:rPr>
            </w:pPr>
            <w:r w:rsidRPr="00306D37">
              <w:rPr>
                <w:rFonts w:cstheme="minorHAnsi"/>
                <w:lang w:val="sk-SK"/>
              </w:rPr>
              <w:t xml:space="preserve">K dátumu ukončenia vecnej realizácie projektu. </w:t>
            </w:r>
          </w:p>
        </w:tc>
      </w:tr>
      <w:tr w:rsidR="00997B1E" w:rsidRPr="00306D37" w14:paraId="1AF743BD" w14:textId="77777777" w:rsidTr="00FC16C4">
        <w:tc>
          <w:tcPr>
            <w:tcW w:w="1438" w:type="dxa"/>
            <w:shd w:val="clear" w:color="auto" w:fill="C45911" w:themeFill="accent2" w:themeFillShade="BF"/>
          </w:tcPr>
          <w:p w14:paraId="58276358" w14:textId="77777777" w:rsidR="00997B1E" w:rsidRPr="00306D37" w:rsidRDefault="00997B1E" w:rsidP="00FC16C4">
            <w:pPr>
              <w:spacing w:before="120" w:after="120"/>
              <w:rPr>
                <w:lang w:val="sk-SK"/>
              </w:rPr>
            </w:pPr>
            <w:r w:rsidRPr="00306D37">
              <w:rPr>
                <w:rFonts w:cstheme="minorHAnsi"/>
                <w:b/>
                <w:bCs/>
                <w:lang w:val="sk-SK"/>
              </w:rPr>
              <w:t>Preukázanie dosiahnutej hodnoty MU/doklady preukazujúce plnenie MU</w:t>
            </w:r>
          </w:p>
        </w:tc>
        <w:tc>
          <w:tcPr>
            <w:tcW w:w="9047" w:type="dxa"/>
          </w:tcPr>
          <w:p w14:paraId="7AF1FE32" w14:textId="46FB9834" w:rsidR="000B4F44" w:rsidRPr="00306D37" w:rsidRDefault="000B4F44" w:rsidP="000B4F44">
            <w:pPr>
              <w:spacing w:before="120" w:after="120"/>
              <w:jc w:val="both"/>
              <w:rPr>
                <w:rFonts w:cstheme="minorHAnsi"/>
                <w:lang w:val="sk-SK"/>
              </w:rPr>
            </w:pPr>
            <w:r w:rsidRPr="00306D37">
              <w:rPr>
                <w:rFonts w:cstheme="minorHAnsi"/>
                <w:lang w:val="sk-SK"/>
              </w:rPr>
              <w:t xml:space="preserve">Vykázanú hodnotu MU je Prijímateľ povinný preukázať predložením Správy o využívaní stanice. Vybudovaná verejne prístupná nabíjacia stanica musí byť k dátumu ukončenia vecnej realizácie projektu v prevádzke. </w:t>
            </w:r>
          </w:p>
          <w:p w14:paraId="780961BB" w14:textId="3240CC7F" w:rsidR="00997B1E" w:rsidRPr="00306D37" w:rsidRDefault="00997B1E" w:rsidP="00FC16C4">
            <w:pPr>
              <w:jc w:val="both"/>
              <w:rPr>
                <w:rFonts w:cstheme="minorHAnsi"/>
                <w:lang w:val="sk-SK"/>
              </w:rPr>
            </w:pPr>
          </w:p>
        </w:tc>
      </w:tr>
      <w:tr w:rsidR="00997B1E" w:rsidRPr="00306D37" w14:paraId="0BF6CECD" w14:textId="77777777" w:rsidTr="00FC16C4">
        <w:tc>
          <w:tcPr>
            <w:tcW w:w="1438" w:type="dxa"/>
            <w:shd w:val="clear" w:color="auto" w:fill="FF0000"/>
          </w:tcPr>
          <w:p w14:paraId="1AEE666E" w14:textId="77777777" w:rsidR="00997B1E" w:rsidRPr="00306D37" w:rsidRDefault="00997B1E" w:rsidP="00FC16C4">
            <w:pPr>
              <w:spacing w:before="120" w:after="120"/>
              <w:rPr>
                <w:lang w:val="sk-SK"/>
              </w:rPr>
            </w:pPr>
            <w:r w:rsidRPr="00306D37">
              <w:rPr>
                <w:rFonts w:cstheme="minorHAnsi"/>
                <w:b/>
                <w:bCs/>
                <w:lang w:val="sk-SK"/>
              </w:rPr>
              <w:t>MU sankčného mechanizmu (áno/nie)</w:t>
            </w:r>
          </w:p>
        </w:tc>
        <w:tc>
          <w:tcPr>
            <w:tcW w:w="9047" w:type="dxa"/>
          </w:tcPr>
          <w:p w14:paraId="46DC495A" w14:textId="77777777" w:rsidR="00997B1E" w:rsidRPr="00306D37" w:rsidRDefault="00997B1E" w:rsidP="00FC16C4">
            <w:pPr>
              <w:jc w:val="both"/>
              <w:rPr>
                <w:lang w:val="sk-SK"/>
              </w:rPr>
            </w:pPr>
            <w:r w:rsidRPr="00306D37">
              <w:rPr>
                <w:rFonts w:cstheme="minorHAnsi"/>
                <w:lang w:val="sk-SK"/>
              </w:rPr>
              <w:t>áno</w:t>
            </w:r>
          </w:p>
        </w:tc>
      </w:tr>
    </w:tbl>
    <w:p w14:paraId="5D5F8696" w14:textId="77777777" w:rsidR="00997B1E" w:rsidRPr="00306D37" w:rsidRDefault="00997B1E" w:rsidP="00311447"/>
    <w:p w14:paraId="610E658D" w14:textId="457CB736" w:rsidR="00997B1E" w:rsidRPr="00306D37" w:rsidRDefault="00997B1E" w:rsidP="00311447"/>
    <w:tbl>
      <w:tblPr>
        <w:tblStyle w:val="Mriekatabuky"/>
        <w:tblW w:w="10485" w:type="dxa"/>
        <w:tblInd w:w="0" w:type="dxa"/>
        <w:tblLook w:val="04A0" w:firstRow="1" w:lastRow="0" w:firstColumn="1" w:lastColumn="0" w:noHBand="0" w:noVBand="1"/>
      </w:tblPr>
      <w:tblGrid>
        <w:gridCol w:w="1438"/>
        <w:gridCol w:w="9047"/>
      </w:tblGrid>
      <w:tr w:rsidR="005A24C9" w:rsidRPr="00306D37" w14:paraId="608AFDDE"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1E9BC5D" w14:textId="77777777" w:rsidR="005A24C9" w:rsidRPr="00306D37" w:rsidRDefault="005A24C9"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Borders>
              <w:top w:val="single" w:sz="4" w:space="0" w:color="auto"/>
              <w:left w:val="single" w:sz="4" w:space="0" w:color="auto"/>
              <w:bottom w:val="single" w:sz="4" w:space="0" w:color="auto"/>
              <w:right w:val="single" w:sz="4" w:space="0" w:color="auto"/>
            </w:tcBorders>
          </w:tcPr>
          <w:p w14:paraId="1EEC0BBC" w14:textId="77777777" w:rsidR="005A24C9" w:rsidRPr="00306D37" w:rsidRDefault="005A24C9" w:rsidP="00554CE1">
            <w:pPr>
              <w:pStyle w:val="Nadpis1"/>
              <w:spacing w:before="120" w:after="120"/>
              <w:jc w:val="left"/>
              <w:outlineLvl w:val="0"/>
              <w:rPr>
                <w:rFonts w:cstheme="minorHAnsi"/>
                <w:b/>
                <w:bCs/>
                <w:lang w:val="sk-SK"/>
              </w:rPr>
            </w:pPr>
            <w:bookmarkStart w:id="12" w:name="_Podporované_podniky_(z"/>
            <w:bookmarkEnd w:id="12"/>
            <w:r w:rsidRPr="00306D37">
              <w:rPr>
                <w:rFonts w:asciiTheme="minorHAnsi" w:hAnsiTheme="minorHAnsi" w:cstheme="minorHAnsi"/>
                <w:b/>
                <w:bCs/>
                <w:color w:val="auto"/>
                <w:sz w:val="22"/>
                <w:lang w:val="sk-SK"/>
              </w:rPr>
              <w:t>Podporované podniky (z toho malé podniky – vrátane mikropodnikov, stredné a veľké podniky)</w:t>
            </w:r>
          </w:p>
        </w:tc>
      </w:tr>
      <w:tr w:rsidR="005A24C9" w:rsidRPr="00306D37" w14:paraId="74D6499D" w14:textId="77777777" w:rsidTr="005A24C9">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F3A0DEE" w14:textId="77777777" w:rsidR="005A24C9" w:rsidRPr="00306D37" w:rsidRDefault="005A24C9" w:rsidP="00C268A2">
            <w:pPr>
              <w:spacing w:before="120" w:after="120"/>
              <w:rPr>
                <w:rFonts w:cstheme="minorHAnsi"/>
                <w:b/>
                <w:bCs/>
                <w:lang w:val="sk-SK"/>
              </w:rPr>
            </w:pPr>
            <w:r w:rsidRPr="00306D37">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tcPr>
          <w:p w14:paraId="01354CF7" w14:textId="77777777" w:rsidR="005A24C9" w:rsidRPr="00306D37" w:rsidRDefault="005A24C9" w:rsidP="00C268A2">
            <w:pPr>
              <w:spacing w:before="120" w:after="120"/>
              <w:jc w:val="both"/>
              <w:rPr>
                <w:rFonts w:cstheme="minorHAnsi"/>
                <w:b/>
                <w:bCs/>
                <w:lang w:val="sk-SK"/>
              </w:rPr>
            </w:pPr>
            <w:r w:rsidRPr="00306D37">
              <w:rPr>
                <w:rFonts w:cstheme="minorHAnsi"/>
                <w:b/>
                <w:lang w:val="sk-SK"/>
              </w:rPr>
              <w:t>podniky</w:t>
            </w:r>
          </w:p>
        </w:tc>
      </w:tr>
      <w:tr w:rsidR="005A24C9" w:rsidRPr="00306D37" w14:paraId="38AEB459"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5BD2FA7B" w14:textId="77777777" w:rsidR="005A24C9" w:rsidRPr="00306D37" w:rsidRDefault="005A24C9" w:rsidP="00C268A2">
            <w:pPr>
              <w:spacing w:before="120" w:after="120"/>
              <w:rPr>
                <w:rFonts w:cstheme="minorHAnsi"/>
                <w:b/>
                <w:bCs/>
                <w:lang w:val="sk-SK"/>
              </w:rPr>
            </w:pPr>
            <w:r w:rsidRPr="00306D37">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7E01C05" w14:textId="77777777" w:rsidR="005A24C9" w:rsidRPr="00306D37" w:rsidRDefault="005A24C9" w:rsidP="00C268A2">
            <w:pPr>
              <w:spacing w:before="120" w:after="120"/>
              <w:jc w:val="both"/>
              <w:rPr>
                <w:rFonts w:cstheme="minorHAnsi"/>
                <w:lang w:val="sk-SK"/>
              </w:rPr>
            </w:pPr>
            <w:r w:rsidRPr="00306D37">
              <w:rPr>
                <w:rFonts w:cstheme="minorHAnsi"/>
                <w:lang w:val="sk-SK"/>
              </w:rPr>
              <w:t>Do ukazovateľa sa vykazujú všetky podniky, ktoré dostávajú peňažnú alebo materiálnu podporu pochádzajúcu z opatrení v rámci mechanizmu.</w:t>
            </w:r>
          </w:p>
          <w:p w14:paraId="7B9FD5C3" w14:textId="77777777" w:rsidR="005A24C9" w:rsidRPr="00306D37" w:rsidRDefault="005A24C9" w:rsidP="00C268A2">
            <w:pPr>
              <w:spacing w:before="120" w:after="120"/>
              <w:jc w:val="both"/>
              <w:rPr>
                <w:rFonts w:cstheme="minorHAnsi"/>
                <w:lang w:val="sk-SK"/>
              </w:rPr>
            </w:pPr>
            <w:r w:rsidRPr="00306D37">
              <w:rPr>
                <w:rFonts w:cstheme="minorHAnsi"/>
                <w:lang w:val="sk-SK"/>
              </w:rPr>
              <w:t xml:space="preserve">Podnik sa vymedzuje ako právna entita, ktorá tvorí organizačnú jednotku vyrábajúcu výrobky alebo poskytujúcu služby, ktorá má určitý stupeň rozhodovacej samostatnosti, najmä v otázke používania svojich bežných zdrojov, a ktorá vykonáva jednu alebo viacej činností na jednom alebo viacerých miestach. Podnik môže byť sám jedinou právnou jednotkou. Podniky sú  právnickými osobami, ktoré majú právnu subjektivitu bez ohľadu na to, ktoré osoby alebo inštitúcie (ako sú verejné obchodné spoločnosti, spoločnosti s ručením obmedzeným, registrované spoločnosti atď.) ich vlastnia alebo sú ich členmi. Podniky zahŕňajú aj fyzické osoby, ktoré vykonávajú hospodársku činnosť na vlastný účet, ako je napríklad vlastník a prevádzkovateľ obchodu alebo garáže, advokát alebo samostatne zárobkovo činný remeselník [Komisia (Eurostat), podľa nariadenia Rady (EHS) č. 696/93, oddiel III bod A z 15. 3. 1993]. </w:t>
            </w:r>
          </w:p>
          <w:p w14:paraId="45D6FA0E" w14:textId="77777777" w:rsidR="005A24C9" w:rsidRPr="00306D37" w:rsidRDefault="005A24C9" w:rsidP="00C268A2">
            <w:pPr>
              <w:spacing w:before="120" w:after="120"/>
              <w:jc w:val="both"/>
              <w:rPr>
                <w:rFonts w:cstheme="minorHAnsi"/>
                <w:lang w:val="sk-SK"/>
              </w:rPr>
            </w:pPr>
            <w:r w:rsidRPr="00306D37">
              <w:rPr>
                <w:rFonts w:cstheme="minorHAnsi"/>
                <w:lang w:val="sk-SK"/>
              </w:rPr>
              <w:t>Na účely tohto ukazovateľa sa podniky vymedzujú ako ziskové organizácie, ktoré vyrábajú tovar a poskytujú služby na uspokojenie potrieb trhu.</w:t>
            </w:r>
          </w:p>
          <w:p w14:paraId="2969C98F" w14:textId="77777777" w:rsidR="00FE231A" w:rsidRPr="00306D37" w:rsidRDefault="00FE231A" w:rsidP="00FE231A">
            <w:pPr>
              <w:spacing w:before="120" w:after="120"/>
              <w:jc w:val="both"/>
              <w:rPr>
                <w:rFonts w:cstheme="minorHAnsi"/>
                <w:lang w:val="sk-SK"/>
              </w:rPr>
            </w:pPr>
            <w:r w:rsidRPr="00306D37">
              <w:rPr>
                <w:rFonts w:cstheme="minorHAnsi"/>
                <w:lang w:val="sk-SK"/>
              </w:rPr>
              <w:t>Ukazovateľ sa vykazuje podľa veľkosti podniku.</w:t>
            </w:r>
          </w:p>
          <w:p w14:paraId="54E649BE" w14:textId="77777777" w:rsidR="00FE231A" w:rsidRPr="00306D37" w:rsidRDefault="00FE231A" w:rsidP="00FE231A">
            <w:pPr>
              <w:spacing w:before="120" w:after="120"/>
              <w:jc w:val="both"/>
              <w:rPr>
                <w:rFonts w:cstheme="minorHAnsi"/>
                <w:lang w:val="sk-SK"/>
              </w:rPr>
            </w:pPr>
            <w:r w:rsidRPr="00306D37">
              <w:rPr>
                <w:rFonts w:cstheme="minorHAnsi"/>
                <w:lang w:val="sk-SK"/>
              </w:rPr>
              <w:t>Klasifikácia podnikov:</w:t>
            </w:r>
          </w:p>
          <w:p w14:paraId="21A7DD2F" w14:textId="77777777" w:rsidR="00FE231A" w:rsidRPr="00306D37" w:rsidRDefault="00FE231A" w:rsidP="00FE231A">
            <w:pPr>
              <w:pStyle w:val="Odsekzoznamu"/>
              <w:numPr>
                <w:ilvl w:val="0"/>
                <w:numId w:val="1"/>
              </w:numPr>
              <w:ind w:left="295" w:hanging="283"/>
              <w:jc w:val="both"/>
              <w:rPr>
                <w:rFonts w:cstheme="minorHAnsi"/>
                <w:lang w:val="sk-SK"/>
              </w:rPr>
            </w:pPr>
            <w:r w:rsidRPr="00306D37">
              <w:rPr>
                <w:rFonts w:cstheme="minorHAnsi"/>
                <w:lang w:val="sk-SK"/>
              </w:rPr>
              <w:t>malé podniky vrátane mikropodnikov (0 – 49 zamestnancov a samostatne zárobkovo činných osôb a ročný obrat vo výške ≤ 10 miliónov EUR alebo súvaha vo výške ≤ 10 miliónov EUR);</w:t>
            </w:r>
          </w:p>
          <w:p w14:paraId="3FDD21C6" w14:textId="77777777" w:rsidR="00FE231A" w:rsidRPr="00306D37" w:rsidRDefault="00FE231A" w:rsidP="00FE231A">
            <w:pPr>
              <w:pStyle w:val="Odsekzoznamu"/>
              <w:numPr>
                <w:ilvl w:val="0"/>
                <w:numId w:val="1"/>
              </w:numPr>
              <w:ind w:left="295" w:hanging="283"/>
              <w:jc w:val="both"/>
              <w:rPr>
                <w:rFonts w:cstheme="minorHAnsi"/>
                <w:lang w:val="sk-SK"/>
              </w:rPr>
            </w:pPr>
            <w:r w:rsidRPr="00306D37">
              <w:rPr>
                <w:rFonts w:cstheme="minorHAnsi"/>
                <w:lang w:val="sk-SK"/>
              </w:rPr>
              <w:lastRenderedPageBreak/>
              <w:t>stredné podniky (50 – 249 zamestnancov a samostatne zárobkovo činných osôb a ročný obrat vo výške &gt; 10 miliónov EUR až ≤ 50 miliónov EUR alebo súvaha vo výške &gt; 10 miliónov EUR až ≤ 43 miliónov EUR);</w:t>
            </w:r>
          </w:p>
          <w:p w14:paraId="216590A2" w14:textId="77777777" w:rsidR="00FE231A" w:rsidRPr="00306D37" w:rsidRDefault="00FE231A" w:rsidP="00FE231A">
            <w:pPr>
              <w:pStyle w:val="Odsekzoznamu"/>
              <w:numPr>
                <w:ilvl w:val="0"/>
                <w:numId w:val="1"/>
              </w:numPr>
              <w:ind w:left="295" w:hanging="283"/>
              <w:jc w:val="both"/>
              <w:rPr>
                <w:rFonts w:cstheme="minorHAnsi"/>
                <w:lang w:val="sk-SK"/>
              </w:rPr>
            </w:pPr>
            <w:r w:rsidRPr="00306D37">
              <w:rPr>
                <w:rFonts w:cstheme="minorHAnsi"/>
                <w:lang w:val="sk-SK"/>
              </w:rPr>
              <w:t>veľké podniky (&gt; 250 zamestnancov a samostatne zárobkovo činných osôb a obrat vo výške &gt; 50 miliónov EUR alebo súvaha vo výške &gt; 43 miliónov EUR).</w:t>
            </w:r>
          </w:p>
          <w:p w14:paraId="3DD893E6" w14:textId="1220AEBA" w:rsidR="00FE231A" w:rsidRPr="00306D37" w:rsidRDefault="00FE231A" w:rsidP="00FE231A">
            <w:pPr>
              <w:spacing w:before="120" w:after="120"/>
              <w:jc w:val="both"/>
              <w:rPr>
                <w:rFonts w:cstheme="minorHAnsi"/>
                <w:lang w:val="sk-SK"/>
              </w:rPr>
            </w:pPr>
            <w:r w:rsidRPr="00306D37">
              <w:rPr>
                <w:rFonts w:cstheme="minorHAnsi"/>
                <w:lang w:val="sk-SK"/>
              </w:rPr>
              <w:t>Ak sa prekročí niektorá z uvedených dvoch prahových hodnôt (zamestnanci/samostatne zárobkovo činné osoby a ročný obrat/súvaha), podniky sa zaradia do vyššej veľkostnej kategórie.</w:t>
            </w:r>
          </w:p>
        </w:tc>
      </w:tr>
      <w:tr w:rsidR="005A24C9" w:rsidRPr="00306D37" w14:paraId="76CBD29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21499359" w14:textId="77777777" w:rsidR="005A24C9" w:rsidRPr="00306D37" w:rsidRDefault="005A24C9" w:rsidP="00C268A2">
            <w:pPr>
              <w:spacing w:before="120" w:after="120"/>
              <w:rPr>
                <w:rFonts w:cstheme="minorHAnsi"/>
                <w:b/>
                <w:bCs/>
                <w:lang w:val="sk-SK"/>
              </w:rPr>
            </w:pPr>
            <w:r w:rsidRPr="00306D37">
              <w:rPr>
                <w:rFonts w:cstheme="minorHAnsi"/>
                <w:b/>
                <w:bCs/>
                <w:lang w:val="sk-SK"/>
              </w:rPr>
              <w:lastRenderedPageBreak/>
              <w:t>Čas plnenia</w:t>
            </w:r>
          </w:p>
        </w:tc>
        <w:tc>
          <w:tcPr>
            <w:tcW w:w="9047" w:type="dxa"/>
            <w:tcBorders>
              <w:top w:val="single" w:sz="4" w:space="0" w:color="auto"/>
              <w:left w:val="single" w:sz="4" w:space="0" w:color="auto"/>
              <w:bottom w:val="single" w:sz="4" w:space="0" w:color="auto"/>
              <w:right w:val="single" w:sz="4" w:space="0" w:color="auto"/>
            </w:tcBorders>
            <w:hideMark/>
          </w:tcPr>
          <w:p w14:paraId="1B4CAC16" w14:textId="77777777" w:rsidR="00FE231A" w:rsidRPr="00306D37" w:rsidRDefault="005A24C9" w:rsidP="00C268A2">
            <w:pPr>
              <w:spacing w:before="120" w:after="120"/>
              <w:jc w:val="both"/>
              <w:rPr>
                <w:rFonts w:cstheme="minorHAnsi"/>
                <w:lang w:val="sk-SK"/>
              </w:rPr>
            </w:pPr>
            <w:r w:rsidRPr="00306D37">
              <w:rPr>
                <w:rFonts w:cstheme="minorHAnsi"/>
                <w:lang w:val="sk-SK"/>
              </w:rPr>
              <w:t>K dátumu ukončenia vecnej realizácie projektu.</w:t>
            </w:r>
            <w:r w:rsidR="00FE231A" w:rsidRPr="00306D37">
              <w:rPr>
                <w:rFonts w:cstheme="minorHAnsi"/>
                <w:lang w:val="sk-SK"/>
              </w:rPr>
              <w:t xml:space="preserve"> </w:t>
            </w:r>
          </w:p>
          <w:p w14:paraId="1EA68F15" w14:textId="2D2CAD6A" w:rsidR="005A24C9" w:rsidRPr="00306D37" w:rsidRDefault="00FE231A" w:rsidP="005F0787">
            <w:pPr>
              <w:spacing w:before="120" w:after="120"/>
              <w:jc w:val="both"/>
              <w:rPr>
                <w:rFonts w:cstheme="minorHAnsi"/>
                <w:lang w:val="sk-SK"/>
              </w:rPr>
            </w:pPr>
            <w:r w:rsidRPr="00306D37">
              <w:rPr>
                <w:rFonts w:cstheme="minorHAnsi"/>
                <w:lang w:val="sk-SK"/>
              </w:rPr>
              <w:t xml:space="preserve">Veľkosť podporovaného podniku sa určí na začiatku poskytovania podpory, tzn. k dátumu </w:t>
            </w:r>
            <w:r w:rsidR="0051106E" w:rsidRPr="00306D37">
              <w:rPr>
                <w:rFonts w:cstheme="minorHAnsi"/>
                <w:lang w:val="sk-SK"/>
              </w:rPr>
              <w:t xml:space="preserve">účinnosti </w:t>
            </w:r>
            <w:r w:rsidRPr="00306D37">
              <w:rPr>
                <w:rFonts w:cstheme="minorHAnsi"/>
                <w:lang w:val="sk-SK"/>
              </w:rPr>
              <w:t xml:space="preserve"> Zmluvy </w:t>
            </w:r>
            <w:r w:rsidR="00FD32B7" w:rsidRPr="00306D37">
              <w:rPr>
                <w:rFonts w:cstheme="minorHAnsi"/>
                <w:lang w:val="sk-SK"/>
              </w:rPr>
              <w:t>o poskytnutí prostriedkov mechanizmu.</w:t>
            </w:r>
          </w:p>
        </w:tc>
      </w:tr>
      <w:tr w:rsidR="005A24C9" w:rsidRPr="00306D37" w14:paraId="7CD071A3"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45C0E3C" w14:textId="77777777" w:rsidR="005A24C9" w:rsidRPr="00306D37" w:rsidRDefault="005A24C9" w:rsidP="00C268A2">
            <w:pPr>
              <w:spacing w:before="120" w:after="120"/>
              <w:rPr>
                <w:rFonts w:cstheme="minorHAnsi"/>
                <w:b/>
                <w:bCs/>
                <w:lang w:val="sk-SK"/>
              </w:rPr>
            </w:pPr>
            <w:r w:rsidRPr="00306D37">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A9AB9A2" w14:textId="77777777" w:rsidR="005A24C9" w:rsidRPr="00306D37" w:rsidRDefault="005A24C9" w:rsidP="00C268A2">
            <w:pPr>
              <w:spacing w:before="120" w:after="120"/>
              <w:jc w:val="both"/>
              <w:rPr>
                <w:rFonts w:cstheme="minorHAnsi"/>
                <w:lang w:val="sk-SK"/>
              </w:rPr>
            </w:pPr>
            <w:r w:rsidRPr="00306D37">
              <w:rPr>
                <w:rFonts w:cstheme="minorHAnsi"/>
                <w:lang w:val="sk-SK"/>
              </w:rPr>
              <w:t>Hodnota MU je automatický dosiahnutá, ak bude projekt úspešne zrealizovaný podľa Zmluvy o poskytnutí prostriedkov mechanizmu v platnom znení.</w:t>
            </w:r>
          </w:p>
        </w:tc>
      </w:tr>
      <w:tr w:rsidR="005A24C9" w:rsidRPr="00306D37" w14:paraId="4447EB8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0000"/>
          </w:tcPr>
          <w:p w14:paraId="63A468BB" w14:textId="77777777" w:rsidR="005A24C9" w:rsidRPr="00306D37" w:rsidRDefault="005A24C9" w:rsidP="00C268A2">
            <w:pPr>
              <w:spacing w:before="120" w:after="120"/>
              <w:rPr>
                <w:rFonts w:cstheme="minorHAnsi"/>
                <w:b/>
                <w:bCs/>
                <w:lang w:val="sk-SK"/>
              </w:rPr>
            </w:pPr>
            <w:r w:rsidRPr="00306D37">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552CB24" w14:textId="77777777" w:rsidR="005A24C9" w:rsidRPr="00306D37" w:rsidRDefault="005A24C9" w:rsidP="00C268A2">
            <w:pPr>
              <w:spacing w:before="120" w:after="120"/>
              <w:jc w:val="both"/>
              <w:rPr>
                <w:rFonts w:cstheme="minorHAnsi"/>
                <w:lang w:val="sk-SK"/>
              </w:rPr>
            </w:pPr>
            <w:r w:rsidRPr="00306D37">
              <w:rPr>
                <w:rFonts w:cstheme="minorHAnsi"/>
                <w:lang w:val="sk-SK"/>
              </w:rPr>
              <w:t>nie</w:t>
            </w:r>
          </w:p>
        </w:tc>
      </w:tr>
    </w:tbl>
    <w:p w14:paraId="7AB8E302" w14:textId="77777777" w:rsidR="005A24C9" w:rsidRPr="00306D37" w:rsidRDefault="005A24C9" w:rsidP="00311447"/>
    <w:sectPr w:rsidR="005A24C9" w:rsidRPr="00306D37" w:rsidSect="0031144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92CAF" w14:textId="77777777" w:rsidR="00F03874" w:rsidRDefault="00F03874" w:rsidP="00B14246">
      <w:pPr>
        <w:spacing w:after="0" w:line="240" w:lineRule="auto"/>
      </w:pPr>
      <w:r>
        <w:separator/>
      </w:r>
    </w:p>
  </w:endnote>
  <w:endnote w:type="continuationSeparator" w:id="0">
    <w:p w14:paraId="226E509F" w14:textId="77777777" w:rsidR="00F03874" w:rsidRDefault="00F03874" w:rsidP="00B14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Italic">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1496" w14:textId="77777777" w:rsidR="00966531" w:rsidRDefault="0096653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214321"/>
      <w:docPartObj>
        <w:docPartGallery w:val="Page Numbers (Bottom of Page)"/>
        <w:docPartUnique/>
      </w:docPartObj>
    </w:sdtPr>
    <w:sdtEndPr/>
    <w:sdtContent>
      <w:p w14:paraId="08C3FF69" w14:textId="3C1D18D3" w:rsidR="006B5927" w:rsidRDefault="006B5927">
        <w:pPr>
          <w:pStyle w:val="Pta"/>
          <w:jc w:val="right"/>
        </w:pPr>
        <w:r>
          <w:fldChar w:fldCharType="begin"/>
        </w:r>
        <w:r>
          <w:instrText>PAGE   \* MERGEFORMAT</w:instrText>
        </w:r>
        <w:r>
          <w:fldChar w:fldCharType="separate"/>
        </w:r>
        <w:r w:rsidR="00966531">
          <w:rPr>
            <w:noProof/>
          </w:rPr>
          <w:t>4</w:t>
        </w:r>
        <w:r>
          <w:fldChar w:fldCharType="end"/>
        </w:r>
      </w:p>
    </w:sdtContent>
  </w:sdt>
  <w:p w14:paraId="112611A2" w14:textId="77777777" w:rsidR="007B5502" w:rsidRDefault="007B550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A26D4" w14:textId="77777777" w:rsidR="00966531" w:rsidRDefault="0096653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C53B6" w14:textId="77777777" w:rsidR="00F03874" w:rsidRDefault="00F03874" w:rsidP="00B14246">
      <w:pPr>
        <w:spacing w:after="0" w:line="240" w:lineRule="auto"/>
      </w:pPr>
      <w:r>
        <w:separator/>
      </w:r>
    </w:p>
  </w:footnote>
  <w:footnote w:type="continuationSeparator" w:id="0">
    <w:p w14:paraId="7961BBC6" w14:textId="77777777" w:rsidR="00F03874" w:rsidRDefault="00F03874" w:rsidP="00B14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FF110" w14:textId="77777777" w:rsidR="00966531" w:rsidRDefault="0096653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1E30" w14:textId="497D6B39" w:rsidR="00311447" w:rsidRDefault="00311447">
    <w:pPr>
      <w:pStyle w:val="Hlavika"/>
    </w:pPr>
  </w:p>
  <w:p w14:paraId="6B8743EB" w14:textId="3F4582E3" w:rsidR="00311447" w:rsidRDefault="00311447">
    <w:pPr>
      <w:pStyle w:val="Hlavika"/>
    </w:pPr>
  </w:p>
  <w:p w14:paraId="68BB0352" w14:textId="77777777" w:rsidR="00311447" w:rsidRDefault="003114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0B2A" w14:textId="53FDF679" w:rsidR="00311447" w:rsidRDefault="006E0FDA" w:rsidP="00311447">
    <w:pPr>
      <w:pStyle w:val="Hlavika"/>
      <w:jc w:val="right"/>
    </w:pPr>
    <w:r>
      <w:t xml:space="preserve">Príloha č. </w:t>
    </w:r>
    <w:r w:rsidR="00FD7445">
      <w:t>6</w:t>
    </w:r>
  </w:p>
  <w:p w14:paraId="694CE801" w14:textId="466D4CB3" w:rsidR="00311447" w:rsidRDefault="00311447">
    <w:pPr>
      <w:pStyle w:val="Hlavika"/>
    </w:pPr>
  </w:p>
  <w:p w14:paraId="0B3D7325" w14:textId="757764F4" w:rsidR="00311447" w:rsidRDefault="003231FD" w:rsidP="00311447">
    <w:pPr>
      <w:pStyle w:val="Hlavika"/>
    </w:pPr>
    <w:r>
      <w:rPr>
        <w:noProof/>
        <w:lang w:eastAsia="sk-SK"/>
      </w:rPr>
      <w:drawing>
        <wp:inline distT="0" distB="0" distL="0" distR="0" wp14:anchorId="12D18CE8" wp14:editId="0C176E0F">
          <wp:extent cx="5760720" cy="54610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46100"/>
                  </a:xfrm>
                  <a:prstGeom prst="rect">
                    <a:avLst/>
                  </a:prstGeom>
                  <a:noFill/>
                  <a:ln>
                    <a:noFill/>
                  </a:ln>
                </pic:spPr>
              </pic:pic>
            </a:graphicData>
          </a:graphic>
        </wp:inline>
      </w:drawing>
    </w:r>
  </w:p>
  <w:p w14:paraId="6A243CCD" w14:textId="77777777" w:rsidR="00311447" w:rsidRDefault="00311447">
    <w:pPr>
      <w:pStyle w:val="Hlavika"/>
    </w:pPr>
  </w:p>
  <w:p w14:paraId="21A3EC5A" w14:textId="28AEF90F" w:rsidR="00311447" w:rsidRDefault="00311447">
    <w:pPr>
      <w:pStyle w:val="Hlavika"/>
    </w:pPr>
  </w:p>
  <w:p w14:paraId="5B958F69" w14:textId="77777777" w:rsidR="00311447" w:rsidRDefault="003114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5123A"/>
    <w:multiLevelType w:val="hybridMultilevel"/>
    <w:tmpl w:val="B99E5BD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E964B0E"/>
    <w:multiLevelType w:val="hybridMultilevel"/>
    <w:tmpl w:val="4568384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77606FF"/>
    <w:multiLevelType w:val="hybridMultilevel"/>
    <w:tmpl w:val="0A8A9B9A"/>
    <w:lvl w:ilvl="0" w:tplc="F0EAF960">
      <w:numFmt w:val="bullet"/>
      <w:lvlText w:val="-"/>
      <w:lvlJc w:val="left"/>
      <w:pPr>
        <w:ind w:left="1440" w:hanging="360"/>
      </w:pPr>
      <w:rPr>
        <w:rFonts w:ascii="Calibri-Italic" w:eastAsiaTheme="minorHAnsi" w:hAnsi="Calibri-Italic" w:cs="Calibri-Italic" w:hint="default"/>
        <w:b w:val="0"/>
        <w:i/>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59C82080"/>
    <w:multiLevelType w:val="hybridMultilevel"/>
    <w:tmpl w:val="F00A2E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8EC023C"/>
    <w:multiLevelType w:val="hybridMultilevel"/>
    <w:tmpl w:val="DEDC22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729D4A30"/>
    <w:multiLevelType w:val="hybridMultilevel"/>
    <w:tmpl w:val="9CCCDF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79"/>
    <w:rsid w:val="00000643"/>
    <w:rsid w:val="00011248"/>
    <w:rsid w:val="00041913"/>
    <w:rsid w:val="000963DC"/>
    <w:rsid w:val="000B4F44"/>
    <w:rsid w:val="000C7620"/>
    <w:rsid w:val="000E3F5D"/>
    <w:rsid w:val="001224F9"/>
    <w:rsid w:val="00125150"/>
    <w:rsid w:val="00173029"/>
    <w:rsid w:val="001A4C87"/>
    <w:rsid w:val="001B1F95"/>
    <w:rsid w:val="001C3116"/>
    <w:rsid w:val="001D3BAD"/>
    <w:rsid w:val="001D5FCA"/>
    <w:rsid w:val="002114D4"/>
    <w:rsid w:val="0022790E"/>
    <w:rsid w:val="00241B6C"/>
    <w:rsid w:val="00273B58"/>
    <w:rsid w:val="002D1B21"/>
    <w:rsid w:val="00306D37"/>
    <w:rsid w:val="0030725B"/>
    <w:rsid w:val="00311447"/>
    <w:rsid w:val="00317668"/>
    <w:rsid w:val="003231FD"/>
    <w:rsid w:val="00351C86"/>
    <w:rsid w:val="00356F8B"/>
    <w:rsid w:val="003A6757"/>
    <w:rsid w:val="003D0FEC"/>
    <w:rsid w:val="003D4177"/>
    <w:rsid w:val="003E2601"/>
    <w:rsid w:val="0040637E"/>
    <w:rsid w:val="00422A91"/>
    <w:rsid w:val="00423DE8"/>
    <w:rsid w:val="00425029"/>
    <w:rsid w:val="004C39CC"/>
    <w:rsid w:val="004D339C"/>
    <w:rsid w:val="00504F47"/>
    <w:rsid w:val="0051106E"/>
    <w:rsid w:val="005203AB"/>
    <w:rsid w:val="00554CE1"/>
    <w:rsid w:val="00594829"/>
    <w:rsid w:val="005A24C9"/>
    <w:rsid w:val="005C2A29"/>
    <w:rsid w:val="005F0787"/>
    <w:rsid w:val="006307B2"/>
    <w:rsid w:val="00645C0B"/>
    <w:rsid w:val="006953AD"/>
    <w:rsid w:val="006B5927"/>
    <w:rsid w:val="006C6FD0"/>
    <w:rsid w:val="006E0FDA"/>
    <w:rsid w:val="00705C98"/>
    <w:rsid w:val="0071627E"/>
    <w:rsid w:val="00727F7B"/>
    <w:rsid w:val="00744FC7"/>
    <w:rsid w:val="007573E0"/>
    <w:rsid w:val="00762DE9"/>
    <w:rsid w:val="00767982"/>
    <w:rsid w:val="007809AE"/>
    <w:rsid w:val="007A103C"/>
    <w:rsid w:val="007B3E51"/>
    <w:rsid w:val="007B5502"/>
    <w:rsid w:val="007C5586"/>
    <w:rsid w:val="007E0886"/>
    <w:rsid w:val="007E0F3C"/>
    <w:rsid w:val="00811D87"/>
    <w:rsid w:val="008231BB"/>
    <w:rsid w:val="0083033F"/>
    <w:rsid w:val="00897B4C"/>
    <w:rsid w:val="008D0930"/>
    <w:rsid w:val="008D655B"/>
    <w:rsid w:val="00944F69"/>
    <w:rsid w:val="00957281"/>
    <w:rsid w:val="009623AF"/>
    <w:rsid w:val="009660AB"/>
    <w:rsid w:val="00966531"/>
    <w:rsid w:val="0098156A"/>
    <w:rsid w:val="00997B1E"/>
    <w:rsid w:val="009A2BE4"/>
    <w:rsid w:val="009C20F7"/>
    <w:rsid w:val="009C57B3"/>
    <w:rsid w:val="009C6319"/>
    <w:rsid w:val="009C66F2"/>
    <w:rsid w:val="00A21780"/>
    <w:rsid w:val="00A21A04"/>
    <w:rsid w:val="00A27768"/>
    <w:rsid w:val="00A37945"/>
    <w:rsid w:val="00A508C3"/>
    <w:rsid w:val="00A56393"/>
    <w:rsid w:val="00A842D3"/>
    <w:rsid w:val="00AA31AF"/>
    <w:rsid w:val="00AA39FE"/>
    <w:rsid w:val="00AB6815"/>
    <w:rsid w:val="00AD1473"/>
    <w:rsid w:val="00AE6979"/>
    <w:rsid w:val="00B14246"/>
    <w:rsid w:val="00B32893"/>
    <w:rsid w:val="00B4317C"/>
    <w:rsid w:val="00B47485"/>
    <w:rsid w:val="00B753BE"/>
    <w:rsid w:val="00B75415"/>
    <w:rsid w:val="00B80094"/>
    <w:rsid w:val="00BA1F25"/>
    <w:rsid w:val="00BB03BA"/>
    <w:rsid w:val="00BB6E40"/>
    <w:rsid w:val="00BD1DCF"/>
    <w:rsid w:val="00BF326B"/>
    <w:rsid w:val="00C1131B"/>
    <w:rsid w:val="00C21224"/>
    <w:rsid w:val="00C646BF"/>
    <w:rsid w:val="00C8077E"/>
    <w:rsid w:val="00C8773A"/>
    <w:rsid w:val="00C96901"/>
    <w:rsid w:val="00CA6ADA"/>
    <w:rsid w:val="00CD723F"/>
    <w:rsid w:val="00CE75EE"/>
    <w:rsid w:val="00D6326C"/>
    <w:rsid w:val="00D821B5"/>
    <w:rsid w:val="00D858E4"/>
    <w:rsid w:val="00D9246A"/>
    <w:rsid w:val="00D9305C"/>
    <w:rsid w:val="00DA5D2B"/>
    <w:rsid w:val="00DB515D"/>
    <w:rsid w:val="00E325AE"/>
    <w:rsid w:val="00E4160C"/>
    <w:rsid w:val="00E45BD4"/>
    <w:rsid w:val="00E552F9"/>
    <w:rsid w:val="00E55AB6"/>
    <w:rsid w:val="00E846C1"/>
    <w:rsid w:val="00E9414D"/>
    <w:rsid w:val="00EA14D0"/>
    <w:rsid w:val="00EB30E2"/>
    <w:rsid w:val="00EB3EE8"/>
    <w:rsid w:val="00EF699C"/>
    <w:rsid w:val="00F03874"/>
    <w:rsid w:val="00FA503C"/>
    <w:rsid w:val="00FD10E7"/>
    <w:rsid w:val="00FD32B7"/>
    <w:rsid w:val="00FD7445"/>
    <w:rsid w:val="00FE231A"/>
    <w:rsid w:val="00FE730D"/>
    <w:rsid w:val="00FE7832"/>
    <w:rsid w:val="00FF30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255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645C0B"/>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424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3114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1447"/>
  </w:style>
  <w:style w:type="paragraph" w:styleId="Pta">
    <w:name w:val="footer"/>
    <w:basedOn w:val="Normlny"/>
    <w:link w:val="PtaChar"/>
    <w:uiPriority w:val="99"/>
    <w:unhideWhenUsed/>
    <w:rsid w:val="00311447"/>
    <w:pPr>
      <w:tabs>
        <w:tab w:val="center" w:pos="4536"/>
        <w:tab w:val="right" w:pos="9072"/>
      </w:tabs>
      <w:spacing w:after="0" w:line="240" w:lineRule="auto"/>
    </w:pPr>
  </w:style>
  <w:style w:type="character" w:customStyle="1" w:styleId="PtaChar">
    <w:name w:val="Päta Char"/>
    <w:basedOn w:val="Predvolenpsmoodseku"/>
    <w:link w:val="Pta"/>
    <w:uiPriority w:val="99"/>
    <w:rsid w:val="00311447"/>
  </w:style>
  <w:style w:type="paragraph" w:styleId="Textbubliny">
    <w:name w:val="Balloon Text"/>
    <w:basedOn w:val="Normlny"/>
    <w:link w:val="TextbublinyChar"/>
    <w:uiPriority w:val="99"/>
    <w:semiHidden/>
    <w:unhideWhenUsed/>
    <w:rsid w:val="006953A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953AD"/>
    <w:rPr>
      <w:rFonts w:ascii="Segoe UI" w:hAnsi="Segoe UI" w:cs="Segoe UI"/>
      <w:sz w:val="18"/>
      <w:szCs w:val="18"/>
    </w:rPr>
  </w:style>
  <w:style w:type="character" w:styleId="Odkaznakomentr">
    <w:name w:val="annotation reference"/>
    <w:basedOn w:val="Predvolenpsmoodseku"/>
    <w:uiPriority w:val="99"/>
    <w:semiHidden/>
    <w:unhideWhenUsed/>
    <w:rsid w:val="00C8077E"/>
    <w:rPr>
      <w:sz w:val="16"/>
      <w:szCs w:val="16"/>
    </w:rPr>
  </w:style>
  <w:style w:type="paragraph" w:styleId="Textkomentra">
    <w:name w:val="annotation text"/>
    <w:basedOn w:val="Normlny"/>
    <w:link w:val="TextkomentraChar"/>
    <w:uiPriority w:val="99"/>
    <w:semiHidden/>
    <w:unhideWhenUsed/>
    <w:rsid w:val="00C8077E"/>
    <w:pPr>
      <w:spacing w:line="240" w:lineRule="auto"/>
    </w:pPr>
    <w:rPr>
      <w:sz w:val="20"/>
      <w:szCs w:val="20"/>
    </w:rPr>
  </w:style>
  <w:style w:type="character" w:customStyle="1" w:styleId="TextkomentraChar">
    <w:name w:val="Text komentára Char"/>
    <w:basedOn w:val="Predvolenpsmoodseku"/>
    <w:link w:val="Textkomentra"/>
    <w:uiPriority w:val="99"/>
    <w:semiHidden/>
    <w:rsid w:val="00C8077E"/>
    <w:rPr>
      <w:sz w:val="20"/>
      <w:szCs w:val="20"/>
    </w:rPr>
  </w:style>
  <w:style w:type="paragraph" w:styleId="Predmetkomentra">
    <w:name w:val="annotation subject"/>
    <w:basedOn w:val="Textkomentra"/>
    <w:next w:val="Textkomentra"/>
    <w:link w:val="PredmetkomentraChar"/>
    <w:uiPriority w:val="99"/>
    <w:semiHidden/>
    <w:unhideWhenUsed/>
    <w:rsid w:val="00C8077E"/>
    <w:rPr>
      <w:b/>
      <w:bCs/>
    </w:rPr>
  </w:style>
  <w:style w:type="character" w:customStyle="1" w:styleId="PredmetkomentraChar">
    <w:name w:val="Predmet komentára Char"/>
    <w:basedOn w:val="TextkomentraChar"/>
    <w:link w:val="Predmetkomentra"/>
    <w:uiPriority w:val="99"/>
    <w:semiHidden/>
    <w:rsid w:val="00C8077E"/>
    <w:rPr>
      <w:b/>
      <w:bCs/>
      <w:sz w:val="20"/>
      <w:szCs w:val="20"/>
    </w:r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FE231A"/>
    <w:pPr>
      <w:ind w:left="720"/>
      <w:contextualSpacing/>
    </w:p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unhideWhenUsed/>
    <w:qFormat/>
    <w:rsid w:val="00AA39FE"/>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AA39FE"/>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rsid w:val="00AA39FE"/>
    <w:rPr>
      <w:vertAlign w:val="superscript"/>
    </w:rPr>
  </w:style>
  <w:style w:type="paragraph" w:customStyle="1" w:styleId="Char2">
    <w:name w:val="Char2"/>
    <w:basedOn w:val="Normlny"/>
    <w:link w:val="Odkaznapoznmkupodiarou"/>
    <w:uiPriority w:val="99"/>
    <w:rsid w:val="00AA39FE"/>
    <w:pPr>
      <w:spacing w:line="240" w:lineRule="exact"/>
    </w:pPr>
    <w:rPr>
      <w:vertAlign w:val="superscript"/>
    </w:r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9C66F2"/>
  </w:style>
  <w:style w:type="character" w:styleId="Hypertextovprepojenie">
    <w:name w:val="Hyperlink"/>
    <w:basedOn w:val="Predvolenpsmoodseku"/>
    <w:uiPriority w:val="99"/>
    <w:rsid w:val="009C66F2"/>
    <w:rPr>
      <w:rFonts w:ascii="Arial" w:hAnsi="Arial"/>
      <w:color w:val="00A1DE"/>
      <w:sz w:val="19"/>
      <w:u w:val="single"/>
    </w:rPr>
  </w:style>
  <w:style w:type="character" w:customStyle="1" w:styleId="Nadpis1Char">
    <w:name w:val="Nadpis 1 Char"/>
    <w:basedOn w:val="Predvolenpsmoodseku"/>
    <w:link w:val="Nadpis1"/>
    <w:uiPriority w:val="9"/>
    <w:rsid w:val="00645C0B"/>
    <w:rPr>
      <w:rFonts w:asciiTheme="majorHAnsi" w:eastAsiaTheme="majorEastAsia" w:hAnsiTheme="majorHAnsi" w:cstheme="majorBidi"/>
      <w:color w:val="2F5496" w:themeColor="accent1" w:themeShade="BF"/>
      <w:sz w:val="40"/>
      <w:szCs w:val="40"/>
    </w:rPr>
  </w:style>
  <w:style w:type="character" w:styleId="PouitHypertextovPrepojenie">
    <w:name w:val="FollowedHyperlink"/>
    <w:basedOn w:val="Predvolenpsmoodseku"/>
    <w:uiPriority w:val="99"/>
    <w:semiHidden/>
    <w:unhideWhenUsed/>
    <w:rsid w:val="00645C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ADF31-52D6-4746-BD0D-8927B2CEB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2455</Words>
  <Characters>14000</Characters>
  <Application>Microsoft Office Word</Application>
  <DocSecurity>0</DocSecurity>
  <Lines>116</Lines>
  <Paragraphs>32</Paragraphs>
  <ScaleCrop>false</ScaleCrop>
  <Company/>
  <LinksUpToDate>false</LinksUpToDate>
  <CharactersWithSpaces>16423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2025-11-12T10:49:00Z</dcterms:created>
  <dcterms:modified xsi:type="dcterms:W3CDTF">2025-11-12T10:49:00Z</dcterms:modified>
</cp:coreProperties>
</file>